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comments.xml" ContentType="application/vnd.openxmlformats-officedocument.wordprocessingml.comments+xml"/>
  <Override PartName="/word/theme/theme1.xml" ContentType="application/vnd.openxmlformats-officedocument.theme+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ChapterTitle"/>
        <w:rPr/>
      </w:pPr>
      <w:del w:id="0" w:author="Carol Nichols" w:date="2017-02-19T12:40:00Z">
        <w:r>
          <w:rPr>
            <w:rFonts w:eastAsia="Microsoft YaHei"/>
          </w:rPr>
          <w:delText>Fundamental</w:delText>
        </w:r>
      </w:del>
      <w:ins w:id="1" w:author="Carol Nichols" w:date="2017-02-19T12:40:00Z">
        <w:r>
          <w:rPr>
            <w:rFonts w:eastAsia="Microsoft YaHei"/>
          </w:rPr>
          <w:t>Common</w:t>
        </w:r>
      </w:ins>
      <w:r>
        <w:rPr>
          <w:rFonts w:eastAsia="Microsoft YaHei"/>
        </w:rPr>
        <w:t xml:space="preserve"> Collections</w:t>
      </w:r>
    </w:p>
    <w:p>
      <w:pPr>
        <w:pStyle w:val="BodyFirst"/>
        <w:rPr>
          <w:rFonts w:eastAsia="Microsoft YaHei"/>
        </w:rPr>
      </w:pPr>
      <w:r>
        <w:rPr>
          <w:rFonts w:eastAsia="Microsoft YaHei"/>
        </w:rPr>
        <w:t xml:space="preserve">Rust’s standard library includes a number of really useful data structures called </w:t>
      </w:r>
      <w:r>
        <w:rPr>
          <w:rStyle w:val="EmphasisItalic"/>
          <w:rFonts w:eastAsia="Microsoft YaHei"/>
        </w:rPr>
        <w:t>collections</w:t>
      </w:r>
      <w:r>
        <w:rPr>
          <w:rFonts w:eastAsia="Microsoft YaHei"/>
        </w:rPr>
        <w:t>. Most other data types represent one specific value, but collections can contain multiple values. Unlike the built-in array and tuple types, the data these collections point to is stored on the heap, which means the amount of data does not need to be known at compile time and can grow or shrink as the program runs. Each kind of collection has different capabilities and costs, and choosing an appropriate one for the situation you’re in is a skill you’ll develop over time. In this chapter, we’ll go over three collections which are used very often in Rust programs:</w:t>
      </w:r>
    </w:p>
    <w:p>
      <w:pPr>
        <w:pStyle w:val="BulletA"/>
        <w:rPr>
          <w:rFonts w:eastAsia="Microsoft YaHei"/>
        </w:rPr>
      </w:pPr>
      <w:r>
        <w:rPr>
          <w:rFonts w:eastAsia="Microsoft YaHei"/>
        </w:rPr>
        <w:t xml:space="preserve">A </w:t>
      </w:r>
      <w:r>
        <w:rPr>
          <w:rStyle w:val="EmphasisItalic"/>
          <w:rFonts w:eastAsia="Microsoft YaHei"/>
        </w:rPr>
        <w:t>vector</w:t>
      </w:r>
      <w:r>
        <w:rPr>
          <w:rFonts w:eastAsia="Microsoft YaHei"/>
        </w:rPr>
        <w:t xml:space="preserve"> allows us to store a variable number of values next to each other.</w:t>
      </w:r>
    </w:p>
    <w:p>
      <w:pPr>
        <w:pStyle w:val="BulletB"/>
        <w:rPr>
          <w:rFonts w:eastAsia="Microsoft YaHei"/>
        </w:rPr>
      </w:pPr>
      <w:r>
        <w:rPr>
          <w:rFonts w:eastAsia="Microsoft YaHei"/>
        </w:rPr>
        <w:t xml:space="preserve">A </w:t>
      </w:r>
      <w:r>
        <w:rPr>
          <w:rStyle w:val="EmphasisItalic"/>
          <w:rFonts w:eastAsia="Microsoft YaHei"/>
        </w:rPr>
        <w:t>string</w:t>
      </w:r>
      <w:r>
        <w:rPr>
          <w:rFonts w:eastAsia="Microsoft YaHei"/>
        </w:rPr>
        <w:t xml:space="preserve"> is a collection of characters. We’ve seen the </w:t>
      </w:r>
      <w:r>
        <w:rPr>
          <w:rStyle w:val="Literal"/>
        </w:rPr>
        <w:t>String</w:t>
      </w:r>
      <w:r>
        <w:rPr>
          <w:rFonts w:eastAsia="Microsoft YaHei"/>
        </w:rPr>
        <w:t xml:space="preserve"> type before, but we’ll talk about it in depth now.</w:t>
      </w:r>
    </w:p>
    <w:p>
      <w:pPr>
        <w:pStyle w:val="BulletC"/>
        <w:rPr/>
      </w:pPr>
      <w:r>
        <w:rPr>
          <w:rFonts w:eastAsia="Microsoft YaHei"/>
        </w:rPr>
        <w:t xml:space="preserve">A </w:t>
      </w:r>
      <w:commentRangeStart w:id="0"/>
      <w:r>
        <w:rPr>
          <w:rStyle w:val="EmphasisItalic"/>
          <w:rFonts w:eastAsia="Microsoft YaHei"/>
        </w:rPr>
        <w:t>hash map</w:t>
      </w:r>
      <w:r>
        <w:rPr>
          <w:rStyle w:val="EmphasisItalic"/>
          <w:rFonts w:eastAsia="Microsoft YaHei"/>
        </w:rPr>
      </w:r>
      <w:commentRangeEnd w:id="0"/>
      <w:r>
        <w:commentReference w:id="0"/>
      </w:r>
      <w:r>
        <w:rPr>
          <w:rStyle w:val="EmphasisItalic"/>
          <w:rFonts w:eastAsia="Microsoft YaHei"/>
        </w:rPr>
        <w:commentReference w:id="1"/>
      </w:r>
      <w:r>
        <w:rPr>
          <w:rFonts w:eastAsia="Microsoft YaHei"/>
        </w:rPr>
        <w:t xml:space="preserve"> allows us to associate a value with a </w:t>
      </w:r>
      <w:commentRangeStart w:id="2"/>
      <w:r>
        <w:rPr>
          <w:rFonts w:eastAsia="Microsoft YaHei"/>
        </w:rPr>
        <w:t>particular key</w:t>
      </w:r>
      <w:r>
        <w:rPr>
          <w:rFonts w:eastAsia="Microsoft YaHei"/>
        </w:rPr>
      </w:r>
      <w:commentRangeEnd w:id="2"/>
      <w:r>
        <w:commentReference w:id="2"/>
      </w:r>
      <w:r>
        <w:rPr>
          <w:rFonts w:eastAsia="Microsoft YaHei"/>
        </w:rPr>
        <w:commentReference w:id="3"/>
      </w:r>
      <w:r>
        <w:rPr>
          <w:rFonts w:eastAsia="Microsoft YaHei"/>
        </w:rPr>
        <w:t>.</w:t>
      </w:r>
      <w:ins w:id="2" w:author="Carol Nichols" w:date="2017-02-19T12:35:00Z">
        <w:r>
          <w:rPr>
            <w:rFonts w:eastAsia="Microsoft YaHei"/>
          </w:rPr>
          <w:t xml:space="preserve"> It's a particular implementation of the more general data structure called a </w:t>
        </w:r>
      </w:ins>
      <w:ins w:id="3" w:author="Carol Nichols" w:date="2017-02-19T12:35:00Z">
        <w:r>
          <w:rPr>
            <w:rStyle w:val="EmphasisItalic"/>
            <w:rFonts w:eastAsia="Microsoft YaHei"/>
          </w:rPr>
          <w:t>map</w:t>
        </w:r>
      </w:ins>
      <w:ins w:id="4" w:author="Carol Nichols" w:date="2017-02-19T12:35:00Z">
        <w:r>
          <w:rPr>
            <w:rFonts w:eastAsia="Microsoft YaHei"/>
          </w:rPr>
          <w:t>.</w:t>
        </w:r>
      </w:ins>
    </w:p>
    <w:p>
      <w:pPr>
        <w:pStyle w:val="Body"/>
        <w:rPr/>
      </w:pPr>
      <w:ins w:id="5" w:author="Carol Nichols" w:date="2017-02-19T12:37:00Z">
        <w:r>
          <w:rPr>
            <w:rFonts w:eastAsia="Microsoft YaHei"/>
          </w:rPr>
          <w:t xml:space="preserve">To learn about the other kinds of collections provided by the standard library, see the documentation at </w:t>
        </w:r>
      </w:ins>
      <w:ins w:id="6" w:author="Carol Nichols" w:date="2017-02-19T12:37:00Z">
        <w:r>
          <w:rPr>
            <w:rStyle w:val="EmphasisItalic"/>
            <w:rFonts w:eastAsia="Microsoft YaHei"/>
          </w:rPr>
          <w:t>https://doc.rust-lang.org/stable/std/collections</w:t>
        </w:r>
      </w:ins>
      <w:ins w:id="7" w:author="Carol Nichols" w:date="2017-02-19T12:37:00Z">
        <w:r>
          <w:rPr>
            <w:rFonts w:eastAsia="Microsoft YaHei"/>
          </w:rPr>
          <w:t>.</w:t>
        </w:r>
      </w:ins>
      <w:del w:id="8" w:author="Carol Nichols" w:date="2017-02-19T12:37:00Z">
        <w:r>
          <w:rPr>
            <w:rFonts w:eastAsia="Microsoft YaHei"/>
          </w:rPr>
          <w:delText>There are more specialized variants of each of these data structures for particular situations, but these are the most fundamental and common.</w:delText>
        </w:r>
      </w:del>
      <w:r>
        <w:rPr>
          <w:rFonts w:eastAsia="Microsoft YaHei"/>
        </w:rPr>
        <w:t xml:space="preserve"> </w:t>
      </w:r>
    </w:p>
    <w:p>
      <w:pPr>
        <w:pStyle w:val="Body"/>
        <w:rPr/>
      </w:pPr>
      <w:r>
        <w:rPr>
          <w:rFonts w:eastAsia="Microsoft YaHei"/>
        </w:rPr>
        <w:t xml:space="preserve">We’re going to discuss how to create and update </w:t>
      </w:r>
      <w:del w:id="9" w:author="Carol Nichols" w:date="2017-02-19T12:37:00Z">
        <w:r>
          <w:rPr>
            <w:rFonts w:eastAsia="Microsoft YaHei"/>
          </w:rPr>
          <w:delText>each of the collection</w:delText>
        </w:r>
      </w:del>
      <w:ins w:id="10" w:author="Carol Nichols" w:date="2017-02-19T12:37:00Z">
        <w:r>
          <w:rPr>
            <w:rFonts w:eastAsia="Microsoft YaHei"/>
          </w:rPr>
          <w:t>vectors, strings, and hash map</w:t>
        </w:r>
      </w:ins>
      <w:r>
        <w:rPr>
          <w:rFonts w:eastAsia="Microsoft YaHei"/>
        </w:rPr>
        <w:t>s, as well as what makes each special.</w:t>
      </w:r>
    </w:p>
    <w:p>
      <w:pPr>
        <w:pStyle w:val="HeadA"/>
        <w:rPr>
          <w:rFonts w:eastAsia="Microsoft YaHei"/>
          <w:sz w:val="36"/>
          <w:szCs w:val="36"/>
        </w:rPr>
      </w:pPr>
      <w:bookmarkStart w:id="0" w:name="vectors"/>
      <w:bookmarkEnd w:id="0"/>
      <w:r>
        <w:rPr>
          <w:rFonts w:eastAsia="Microsoft YaHei"/>
        </w:rPr>
        <w:t>Vectors</w:t>
      </w:r>
    </w:p>
    <w:p>
      <w:pPr>
        <w:pStyle w:val="BodyFirst"/>
        <w:rPr>
          <w:rFonts w:eastAsia="Microsoft YaHei"/>
        </w:rPr>
      </w:pPr>
      <w:r>
        <w:rPr>
          <w:rFonts w:eastAsia="Microsoft YaHei"/>
        </w:rPr>
        <w:t xml:space="preserve">The first type we’ll look at is </w:t>
      </w:r>
      <w:r>
        <w:rPr>
          <w:rStyle w:val="Literal"/>
        </w:rPr>
        <w:t>Vec&lt;T&gt;</w:t>
      </w:r>
      <w:r>
        <w:rPr>
          <w:rFonts w:eastAsia="Microsoft YaHei"/>
        </w:rPr>
        <w:t xml:space="preserve">, also known as a </w:t>
      </w:r>
      <w:r>
        <w:rPr>
          <w:rStyle w:val="EmphasisItalic"/>
          <w:rFonts w:eastAsia="Microsoft YaHei"/>
        </w:rPr>
        <w:t>vector</w:t>
      </w:r>
      <w:r>
        <w:rPr>
          <w:rFonts w:eastAsia="Microsoft YaHei"/>
        </w:rPr>
        <w:t>. Vectors allow us to store more than one value in a single data structure that puts all the values next to each other in memory. Vectors can only store values of the same type. They are useful in situations where you have a list of items, such as the lines of text in a file or the prices of items in a shopping cart.</w:t>
      </w:r>
    </w:p>
    <w:p>
      <w:pPr>
        <w:pStyle w:val="HeadB"/>
        <w:rPr/>
      </w:pPr>
      <w:bookmarkStart w:id="1" w:name="creating-a-new-vector"/>
      <w:bookmarkEnd w:id="1"/>
      <w:r>
        <w:rPr/>
        <w:t>Creating a New Vector</w:t>
      </w:r>
    </w:p>
    <w:p>
      <w:pPr>
        <w:pStyle w:val="BodyFirst"/>
        <w:rPr>
          <w:rFonts w:eastAsia="Microsoft YaHei"/>
        </w:rPr>
      </w:pPr>
      <w:r>
        <w:rPr>
          <w:rFonts w:eastAsia="Microsoft YaHei"/>
        </w:rPr>
        <w:t xml:space="preserve">To create a new, empty vector, we can call the </w:t>
      </w:r>
      <w:r>
        <w:rPr>
          <w:rStyle w:val="Literal"/>
        </w:rPr>
        <w:t>Vec::new</w:t>
      </w:r>
      <w:r>
        <w:rPr>
          <w:rFonts w:eastAsia="Microsoft YaHei"/>
        </w:rPr>
        <w:t xml:space="preserve"> function:</w:t>
      </w:r>
    </w:p>
    <w:p>
      <w:pPr>
        <w:pStyle w:val="CodeSingle"/>
        <w:rPr/>
      </w:pPr>
      <w:r>
        <w:rPr>
          <w:color w:val="000000"/>
          <w:rPrChange w:id="0" w:author="Carol Nichols" w:date="2017-02-17T15:17:00Z"/>
        </w:rPr>
        <w:t>let v: Vec&lt;i32&gt; = Vec::new();</w:t>
      </w:r>
    </w:p>
    <w:p>
      <w:pPr>
        <w:pStyle w:val="Body"/>
        <w:rPr>
          <w:rFonts w:eastAsia="Microsoft YaHei"/>
        </w:rPr>
      </w:pPr>
      <w:r>
        <w:rPr>
          <w:rFonts w:eastAsia="Microsoft YaHei"/>
        </w:rPr>
        <w:t>Note that we added a type annotation here. Since we aren’t inserting any values into this vector, Rust doesn’t know what kind of elements we intend to store. This is an important point. Vectors are homogen</w:t>
      </w:r>
      <w:ins w:id="12" w:author="Carol Nichols" w:date="2017-02-17T22:32:00Z">
        <w:r>
          <w:rPr>
            <w:rFonts w:eastAsia="Microsoft YaHei"/>
          </w:rPr>
          <w:t>e</w:t>
        </w:r>
      </w:ins>
      <w:r>
        <w:rPr>
          <w:rFonts w:eastAsia="Microsoft YaHei"/>
        </w:rPr>
        <w:t xml:space="preserve">ous: they may store many values, but those values must all be the same type. Vectors are implemented using generics, which Chapter 10 will cover how to use in your own types. For now, all you need to know is that the </w:t>
      </w:r>
      <w:r>
        <w:rPr>
          <w:rStyle w:val="Literal"/>
        </w:rPr>
        <w:t>Vec</w:t>
      </w:r>
      <w:r>
        <w:rPr>
          <w:rFonts w:eastAsia="Microsoft YaHei"/>
        </w:rPr>
        <w:t xml:space="preserve"> type provided by the standard library can hold any type, and when a specific </w:t>
      </w:r>
      <w:r>
        <w:rPr>
          <w:rStyle w:val="Literal"/>
        </w:rPr>
        <w:t>Vec</w:t>
      </w:r>
      <w:r>
        <w:rPr>
          <w:rFonts w:eastAsia="Microsoft YaHei"/>
        </w:rPr>
        <w:t xml:space="preserve"> holds a specific type, the type goes within angle brackets. We’ve told Rust that the </w:t>
      </w:r>
      <w:r>
        <w:rPr>
          <w:rStyle w:val="Literal"/>
        </w:rPr>
        <w:t>Vec</w:t>
      </w:r>
      <w:r>
        <w:rPr>
          <w:rFonts w:eastAsia="Microsoft YaHei"/>
        </w:rPr>
        <w:t xml:space="preserve"> in </w:t>
      </w:r>
      <w:r>
        <w:rPr>
          <w:rStyle w:val="Literal"/>
        </w:rPr>
        <w:t>v</w:t>
      </w:r>
      <w:r>
        <w:rPr>
          <w:rFonts w:eastAsia="Microsoft YaHei"/>
        </w:rPr>
        <w:t xml:space="preserve"> will hold elements of the </w:t>
      </w:r>
      <w:r>
        <w:rPr>
          <w:rStyle w:val="Literal"/>
        </w:rPr>
        <w:t>i32</w:t>
      </w:r>
      <w:r>
        <w:rPr>
          <w:rFonts w:eastAsia="Microsoft YaHei"/>
        </w:rPr>
        <w:t xml:space="preserve"> type.</w:t>
      </w:r>
    </w:p>
    <w:p>
      <w:pPr>
        <w:pStyle w:val="Body"/>
        <w:rPr>
          <w:rFonts w:eastAsia="Microsoft YaHei"/>
        </w:rPr>
      </w:pPr>
      <w:r>
        <w:rPr>
          <w:rFonts w:eastAsia="Microsoft YaHei"/>
        </w:rPr>
        <w:t xml:space="preserve">In real code, Rust can infer the type of value we want to store once we insert values, so you rarely need to do this type annotation. It’s more common to create a </w:t>
      </w:r>
      <w:r>
        <w:rPr>
          <w:rStyle w:val="Literal"/>
        </w:rPr>
        <w:t>Vec</w:t>
      </w:r>
      <w:r>
        <w:rPr>
          <w:rFonts w:eastAsia="Microsoft YaHei"/>
        </w:rPr>
        <w:t xml:space="preserve"> that has initial values, and Rust provides the </w:t>
      </w:r>
      <w:r>
        <w:rPr>
          <w:rStyle w:val="Literal"/>
        </w:rPr>
        <w:t>vec!</w:t>
      </w:r>
      <w:r>
        <w:rPr>
          <w:rFonts w:eastAsia="Microsoft YaHei"/>
        </w:rPr>
        <w:t xml:space="preserve"> macro for</w:t>
      </w:r>
      <w:ins w:id="13" w:author="eddyb" w:date="2017-02-15T14:11:00Z">
        <w:r>
          <w:rPr>
            <w:rFonts w:eastAsia="Microsoft YaHei"/>
          </w:rPr>
          <w:t xml:space="preserve"> </w:t>
        </w:r>
      </w:ins>
      <w:del w:id="14" w:author="eddyb" w:date="2017-02-15T14:11:00Z">
        <w:r>
          <w:rPr>
            <w:rFonts w:eastAsia="Microsoft YaHei"/>
          </w:rPr>
          <w:br/>
        </w:r>
      </w:del>
      <w:r>
        <w:rPr>
          <w:rFonts w:eastAsia="Microsoft YaHei"/>
        </w:rPr>
        <w:t xml:space="preserve">convenience. The macro will create a new </w:t>
      </w:r>
      <w:r>
        <w:rPr>
          <w:rStyle w:val="Literal"/>
        </w:rPr>
        <w:t>Vec</w:t>
      </w:r>
      <w:r>
        <w:rPr>
          <w:rFonts w:eastAsia="Microsoft YaHei"/>
        </w:rPr>
        <w:t xml:space="preserve"> that holds the values we give it. This will create a new </w:t>
      </w:r>
      <w:r>
        <w:rPr>
          <w:rStyle w:val="Literal"/>
        </w:rPr>
        <w:t>Vec&lt;i32&gt;</w:t>
      </w:r>
      <w:r>
        <w:rPr>
          <w:rFonts w:eastAsia="Microsoft YaHei"/>
        </w:rPr>
        <w:t xml:space="preserve"> that holds the values </w:t>
      </w:r>
      <w:r>
        <w:rPr>
          <w:rStyle w:val="Literal"/>
        </w:rPr>
        <w:t>1</w:t>
      </w:r>
      <w:r>
        <w:rPr>
          <w:rFonts w:eastAsia="Microsoft YaHei"/>
        </w:rPr>
        <w:t xml:space="preserve">, </w:t>
      </w:r>
      <w:r>
        <w:rPr>
          <w:rStyle w:val="Literal"/>
        </w:rPr>
        <w:t>2</w:t>
      </w:r>
      <w:r>
        <w:rPr>
          <w:rFonts w:eastAsia="Microsoft YaHei"/>
        </w:rPr>
        <w:t xml:space="preserve">, and </w:t>
      </w:r>
      <w:r>
        <w:rPr>
          <w:rStyle w:val="Literal"/>
        </w:rPr>
        <w:t>3</w:t>
      </w:r>
      <w:r>
        <w:rPr>
          <w:rFonts w:eastAsia="Microsoft YaHei"/>
        </w:rPr>
        <w:t xml:space="preserve">: </w:t>
      </w:r>
    </w:p>
    <w:p>
      <w:pPr>
        <w:pStyle w:val="CodeSingle"/>
        <w:rPr/>
      </w:pPr>
      <w:r>
        <w:rPr/>
        <w:t>let v = vec![1, 2, 3];</w:t>
      </w:r>
    </w:p>
    <w:p>
      <w:pPr>
        <w:pStyle w:val="Body"/>
        <w:rPr>
          <w:rFonts w:eastAsia="Microsoft YaHei"/>
        </w:rPr>
      </w:pPr>
      <w:r>
        <w:rPr>
          <w:rFonts w:eastAsia="Microsoft YaHei"/>
        </w:rPr>
        <w:t xml:space="preserve">Because we’ve given initial </w:t>
      </w:r>
      <w:r>
        <w:rPr>
          <w:rStyle w:val="Literal"/>
        </w:rPr>
        <w:t>i32</w:t>
      </w:r>
      <w:r>
        <w:rPr>
          <w:rFonts w:eastAsia="Microsoft YaHei"/>
        </w:rPr>
        <w:t xml:space="preserve"> values, Rust can infer that the type of </w:t>
      </w:r>
      <w:r>
        <w:rPr>
          <w:rStyle w:val="Literal"/>
        </w:rPr>
        <w:t xml:space="preserve">v </w:t>
      </w:r>
      <w:r>
        <w:rPr>
          <w:rFonts w:eastAsia="Microsoft YaHei"/>
        </w:rPr>
        <w:t xml:space="preserve">is </w:t>
      </w:r>
      <w:r>
        <w:rPr>
          <w:rStyle w:val="Literal"/>
        </w:rPr>
        <w:t>Vec&lt;i32&gt;</w:t>
      </w:r>
      <w:r>
        <w:rPr>
          <w:rFonts w:eastAsia="Microsoft YaHei"/>
        </w:rPr>
        <w:t>, and the type annotation isn’t necessary. Let’s look at how to modify a vector next.</w:t>
      </w:r>
    </w:p>
    <w:p>
      <w:pPr>
        <w:pStyle w:val="HeadB"/>
        <w:rPr/>
      </w:pPr>
      <w:bookmarkStart w:id="2" w:name="updating-a-vector"/>
      <w:bookmarkEnd w:id="2"/>
      <w:r>
        <w:rPr/>
        <w:t>Updating a Vector</w:t>
      </w:r>
    </w:p>
    <w:p>
      <w:pPr>
        <w:pStyle w:val="BodyFirst"/>
        <w:rPr>
          <w:rFonts w:eastAsia="Microsoft YaHei"/>
        </w:rPr>
      </w:pPr>
      <w:r>
        <w:rPr>
          <w:rFonts w:eastAsia="Microsoft YaHei"/>
        </w:rPr>
        <w:t xml:space="preserve">To create a vector then add elements to it, we can use the </w:t>
      </w:r>
      <w:r>
        <w:rPr>
          <w:rStyle w:val="Literal"/>
        </w:rPr>
        <w:t>push</w:t>
      </w:r>
      <w:r>
        <w:rPr>
          <w:rFonts w:eastAsia="Microsoft YaHei"/>
        </w:rPr>
        <w:t xml:space="preserve"> method:</w:t>
      </w:r>
    </w:p>
    <w:p>
      <w:pPr>
        <w:pStyle w:val="CodeA"/>
        <w:rPr/>
      </w:pPr>
      <w:r>
        <w:rPr/>
        <w:t>let mut v = Vec::new();</w:t>
      </w:r>
    </w:p>
    <w:p>
      <w:pPr>
        <w:pStyle w:val="CodeB"/>
        <w:rPr/>
      </w:pPr>
      <w:r>
        <w:rPr/>
      </w:r>
    </w:p>
    <w:p>
      <w:pPr>
        <w:pStyle w:val="CodeB"/>
        <w:rPr/>
      </w:pPr>
      <w:r>
        <w:rPr/>
        <w:t>v.push(5);</w:t>
      </w:r>
    </w:p>
    <w:p>
      <w:pPr>
        <w:pStyle w:val="CodeB"/>
        <w:rPr/>
      </w:pPr>
      <w:r>
        <w:rPr/>
        <w:t>v.push(6);</w:t>
      </w:r>
    </w:p>
    <w:p>
      <w:pPr>
        <w:pStyle w:val="CodeB"/>
        <w:rPr/>
      </w:pPr>
      <w:r>
        <w:rPr/>
        <w:t>v.push(7);</w:t>
      </w:r>
    </w:p>
    <w:p>
      <w:pPr>
        <w:pStyle w:val="CodeC"/>
        <w:rPr/>
      </w:pPr>
      <w:r>
        <w:rPr/>
        <w:t>v.push(8);</w:t>
      </w:r>
    </w:p>
    <w:p>
      <w:pPr>
        <w:pStyle w:val="Body"/>
        <w:rPr/>
      </w:pPr>
      <w:r>
        <w:rPr>
          <w:rFonts w:eastAsia="Microsoft YaHei"/>
        </w:rPr>
        <w:t xml:space="preserve">As with any variable as we discussed in Chapter 3, if we want to be able to change its value, we need to make it mutable with the </w:t>
      </w:r>
      <w:r>
        <w:rPr>
          <w:rStyle w:val="Literal"/>
        </w:rPr>
        <w:t>mut</w:t>
      </w:r>
      <w:r>
        <w:rPr>
          <w:rFonts w:eastAsia="Microsoft YaHei"/>
        </w:rPr>
        <w:t xml:space="preserve"> keyword. The numbers we place inside are all</w:t>
      </w:r>
      <w:ins w:id="15" w:author="Carol Nichols" w:date="2017-02-19T13:16:00Z">
        <w:r>
          <w:rPr>
            <w:rFonts w:eastAsia="Microsoft YaHei"/>
          </w:rPr>
          <w:t xml:space="preserve"> of type</w:t>
        </w:r>
      </w:ins>
      <w:r>
        <w:rPr>
          <w:rFonts w:eastAsia="Microsoft YaHei"/>
        </w:rPr>
        <w:t xml:space="preserve"> </w:t>
      </w:r>
      <w:r>
        <w:rPr>
          <w:rStyle w:val="Literal"/>
        </w:rPr>
        <w:t>i32</w:t>
      </w:r>
      <w:del w:id="16" w:author="Carol Nichols" w:date="2017-02-19T13:16:00Z">
        <w:r>
          <w:rPr>
            <w:rStyle w:val="Literal"/>
            <w:rFonts w:eastAsia="Microsoft YaHei"/>
          </w:rPr>
          <w:delText>s</w:delText>
        </w:r>
      </w:del>
      <w:r>
        <w:rPr>
          <w:rFonts w:eastAsia="Microsoft YaHei"/>
        </w:rPr>
        <w:t xml:space="preserve">, and Rust infers this from the data, so we don’t need the </w:t>
      </w:r>
      <w:r>
        <w:rPr>
          <w:rStyle w:val="Literal"/>
        </w:rPr>
        <w:t>Vec&lt;i32&gt;</w:t>
      </w:r>
      <w:r>
        <w:rPr>
          <w:rFonts w:eastAsia="Microsoft YaHei"/>
        </w:rPr>
        <w:t xml:space="preserve"> annotation.</w:t>
      </w:r>
    </w:p>
    <w:p>
      <w:pPr>
        <w:pStyle w:val="HeadB"/>
        <w:rPr/>
      </w:pPr>
      <w:bookmarkStart w:id="3" w:name="dropping-a-vector-drops-its-elements"/>
      <w:bookmarkEnd w:id="3"/>
      <w:r>
        <w:rPr/>
        <w:t>Dropping a Vector Drops its Elements</w:t>
      </w:r>
    </w:p>
    <w:p>
      <w:pPr>
        <w:pStyle w:val="BodyFirst"/>
        <w:rPr>
          <w:rFonts w:eastAsia="Microsoft YaHei"/>
        </w:rPr>
      </w:pPr>
      <w:r>
        <w:rPr>
          <w:rFonts w:eastAsia="Microsoft YaHei"/>
        </w:rPr>
        <w:t xml:space="preserve">Like any other </w:t>
      </w:r>
      <w:r>
        <w:rPr>
          <w:rStyle w:val="Literal"/>
        </w:rPr>
        <w:t>struct</w:t>
      </w:r>
      <w:r>
        <w:rPr>
          <w:rFonts w:eastAsia="Microsoft YaHei"/>
        </w:rPr>
        <w:t>, a vector will be freed when it goes out of scope:</w:t>
      </w:r>
    </w:p>
    <w:p>
      <w:pPr>
        <w:pStyle w:val="CodeA"/>
        <w:rPr/>
      </w:pPr>
      <w:r>
        <w:rPr/>
        <w:t>{</w:t>
      </w:r>
    </w:p>
    <w:p>
      <w:pPr>
        <w:pStyle w:val="CodeB"/>
        <w:rPr/>
      </w:pPr>
      <w:r>
        <w:rPr/>
        <w:t xml:space="preserve">    </w:t>
      </w:r>
      <w:r>
        <w:rPr/>
        <w:t>let v = vec![1, 2, 3, 4];</w:t>
      </w:r>
    </w:p>
    <w:p>
      <w:pPr>
        <w:pStyle w:val="CodeB"/>
        <w:rPr/>
      </w:pPr>
      <w:r>
        <w:rPr/>
      </w:r>
    </w:p>
    <w:p>
      <w:pPr>
        <w:pStyle w:val="CodeB"/>
        <w:rPr/>
      </w:pPr>
      <w:r>
        <w:rPr/>
        <w:t xml:space="preserve">    </w:t>
      </w:r>
      <w:r>
        <w:rPr/>
        <w:t>// do stuff with v</w:t>
      </w:r>
    </w:p>
    <w:p>
      <w:pPr>
        <w:pStyle w:val="CodeB"/>
        <w:rPr/>
      </w:pPr>
      <w:r>
        <w:rPr/>
      </w:r>
    </w:p>
    <w:p>
      <w:pPr>
        <w:pStyle w:val="CodeC"/>
        <w:rPr/>
      </w:pPr>
      <w:r>
        <w:rPr/>
        <w:t>} // &lt;- v goes out of scope and is freed here</w:t>
      </w:r>
    </w:p>
    <w:p>
      <w:pPr>
        <w:pStyle w:val="Body"/>
        <w:rPr>
          <w:rFonts w:eastAsia="Microsoft YaHei"/>
        </w:rPr>
      </w:pPr>
      <w:r>
        <w:rPr>
          <w:rFonts w:eastAsia="Microsoft YaHei"/>
        </w:rPr>
        <w:t>When the vector gets dropped, all of its contents will also be dropped, meaning those integers it holds will be cleaned up. This may seem like a straightforward point, but can get a little more complicated once we start to introduce references to the elements of the vector. Let’s tackle that next!</w:t>
      </w:r>
    </w:p>
    <w:p>
      <w:pPr>
        <w:pStyle w:val="HeadB"/>
        <w:rPr/>
      </w:pPr>
      <w:bookmarkStart w:id="4" w:name="reading-elements-of-vectors"/>
      <w:bookmarkEnd w:id="4"/>
      <w:r>
        <w:rPr/>
        <w:t>Reading Elements of Vectors</w:t>
      </w:r>
    </w:p>
    <w:p>
      <w:pPr>
        <w:pStyle w:val="BodyFirst"/>
        <w:rPr>
          <w:rFonts w:eastAsia="Microsoft YaHei"/>
        </w:rPr>
      </w:pPr>
      <w:r>
        <w:rPr>
          <w:rFonts w:eastAsia="Microsoft YaHei"/>
        </w:rPr>
        <w:t>Now that you know how to create, update, and destroy vectors, knowing how to read their contents is a good next step. There are two ways to reference a value stored in a vector. In the examples, we’ve annotated the types of the values that are returned from these functions for extra clarity.</w:t>
      </w:r>
    </w:p>
    <w:p>
      <w:pPr>
        <w:pStyle w:val="Body"/>
        <w:rPr>
          <w:rFonts w:eastAsia="Microsoft YaHei"/>
        </w:rPr>
      </w:pPr>
      <w:r>
        <w:rPr>
          <w:rFonts w:eastAsia="Microsoft YaHei"/>
        </w:rPr>
        <w:t xml:space="preserve">This example shows both methods of accessing a value in a vector either with indexing syntax or the </w:t>
      </w:r>
      <w:r>
        <w:rPr>
          <w:rStyle w:val="Literal"/>
        </w:rPr>
        <w:t>get</w:t>
      </w:r>
      <w:r>
        <w:rPr>
          <w:rFonts w:eastAsia="Microsoft YaHei"/>
        </w:rPr>
        <w:t xml:space="preserve"> method:</w:t>
      </w:r>
    </w:p>
    <w:p>
      <w:pPr>
        <w:pStyle w:val="CodeA"/>
        <w:rPr/>
      </w:pPr>
      <w:r>
        <w:rPr/>
        <w:t>let v = vec![1, 2, 3, 4, 5];</w:t>
      </w:r>
    </w:p>
    <w:p>
      <w:pPr>
        <w:pStyle w:val="CodeB"/>
        <w:rPr/>
      </w:pPr>
      <w:r>
        <w:rPr/>
      </w:r>
    </w:p>
    <w:p>
      <w:pPr>
        <w:pStyle w:val="CodeB"/>
        <w:rPr/>
      </w:pPr>
      <w:r>
        <w:rPr/>
        <w:t>let third: &amp;i32 = &amp;v[2];</w:t>
      </w:r>
    </w:p>
    <w:p>
      <w:pPr>
        <w:pStyle w:val="CodeC"/>
        <w:rPr/>
      </w:pPr>
      <w:r>
        <w:rPr/>
        <w:t>let third: Option&lt;&amp;i32&gt; = v.get(2);</w:t>
      </w:r>
    </w:p>
    <w:p>
      <w:pPr>
        <w:pStyle w:val="Body"/>
        <w:rPr/>
      </w:pPr>
      <w:r>
        <w:rPr>
          <w:rFonts w:eastAsia="Microsoft YaHei"/>
        </w:rPr>
        <w:t xml:space="preserve">There are a few things to note here. First, that we use the index value of </w:t>
      </w:r>
      <w:r>
        <w:rPr>
          <w:rStyle w:val="Literal"/>
        </w:rPr>
        <w:t xml:space="preserve">2 </w:t>
      </w:r>
      <w:r>
        <w:rPr>
          <w:rFonts w:eastAsia="Microsoft YaHei"/>
        </w:rPr>
        <w:t xml:space="preserve">to get the third element: vectors are indexed by number, starting at zero. Second, the two different ways to get the third element are: using </w:t>
      </w:r>
      <w:r>
        <w:rPr>
          <w:rStyle w:val="Literal"/>
        </w:rPr>
        <w:t>&amp;</w:t>
      </w:r>
      <w:r>
        <w:rPr>
          <w:rFonts w:eastAsia="Microsoft YaHei"/>
        </w:rPr>
        <w:t xml:space="preserve"> and </w:t>
      </w:r>
      <w:r>
        <w:rPr>
          <w:rStyle w:val="Literal"/>
        </w:rPr>
        <w:t>[]</w:t>
      </w:r>
      <w:del w:id="17" w:author="Carol Nichols" w:date="2017-02-17T22:44:00Z">
        <w:r>
          <w:rPr>
            <w:rStyle w:val="Literal"/>
            <w:rFonts w:eastAsia="Microsoft YaHei"/>
          </w:rPr>
          <w:delText>s</w:delText>
        </w:r>
      </w:del>
      <w:r>
        <w:rPr>
          <w:rFonts w:eastAsia="Microsoft YaHei"/>
        </w:rPr>
        <w:t xml:space="preserve">, which gives us a reference, or using the </w:t>
      </w:r>
      <w:r>
        <w:rPr>
          <w:rStyle w:val="Literal"/>
        </w:rPr>
        <w:t>get</w:t>
      </w:r>
      <w:r>
        <w:rPr>
          <w:rFonts w:eastAsia="Microsoft YaHei"/>
        </w:rPr>
        <w:t xml:space="preserve"> method with the index passed as an argument, which gives us an </w:t>
      </w:r>
      <w:r>
        <w:rPr>
          <w:rStyle w:val="Literal"/>
        </w:rPr>
        <w:t>Option&lt;&amp;T&gt;</w:t>
      </w:r>
      <w:r>
        <w:rPr>
          <w:rFonts w:eastAsia="Microsoft YaHei"/>
        </w:rPr>
        <w:t>.</w:t>
      </w:r>
    </w:p>
    <w:p>
      <w:pPr>
        <w:pStyle w:val="Body"/>
        <w:rPr>
          <w:rFonts w:eastAsia="Microsoft YaHei"/>
        </w:rPr>
      </w:pPr>
      <w:r>
        <w:rPr>
          <w:rFonts w:eastAsia="Microsoft YaHei"/>
        </w:rPr>
        <w:t>The reason Rust has two ways to reference an element is so that you can choose how the program behaves when you try to use an index value that the vector doesn’t have an element for. As an example, what should a program do if it has a vector that holds five elements then tries to access an element at index 100 like this:</w:t>
      </w:r>
    </w:p>
    <w:p>
      <w:pPr>
        <w:pStyle w:val="CodeA"/>
        <w:rPr>
          <w:rStyle w:val="Literal"/>
          <w:color w:val="00000A"/>
        </w:rPr>
      </w:pPr>
      <w:r>
        <w:rPr>
          <w:rStyle w:val="Literal"/>
          <w:color w:val="00000A"/>
        </w:rPr>
        <w:t>let v = vec![1, 2, 3, 4, 5];</w:t>
      </w:r>
    </w:p>
    <w:p>
      <w:pPr>
        <w:pStyle w:val="CodeB"/>
        <w:rPr>
          <w:rStyle w:val="Literal"/>
          <w:color w:val="00000A"/>
        </w:rPr>
      </w:pPr>
      <w:r>
        <w:rPr>
          <w:color w:val="00000A"/>
        </w:rPr>
      </w:r>
    </w:p>
    <w:p>
      <w:pPr>
        <w:pStyle w:val="CodeB"/>
        <w:rPr>
          <w:rStyle w:val="Literal"/>
          <w:color w:val="00000A"/>
        </w:rPr>
      </w:pPr>
      <w:r>
        <w:rPr>
          <w:rStyle w:val="Literal"/>
          <w:color w:val="00000A"/>
        </w:rPr>
        <w:t>let does_not_exist = &amp;v[100];</w:t>
      </w:r>
    </w:p>
    <w:p>
      <w:pPr>
        <w:pStyle w:val="CodeC"/>
        <w:rPr>
          <w:rStyle w:val="Literal"/>
          <w:color w:val="00000A"/>
        </w:rPr>
      </w:pPr>
      <w:r>
        <w:rPr>
          <w:rStyle w:val="Literal"/>
          <w:color w:val="00000A"/>
        </w:rPr>
        <w:t>let does_not_exist = v.get(100);</w:t>
      </w:r>
    </w:p>
    <w:p>
      <w:pPr>
        <w:pStyle w:val="Body"/>
        <w:rPr/>
      </w:pPr>
      <w:r>
        <w:rPr>
          <w:rFonts w:eastAsia="Microsoft YaHei"/>
        </w:rPr>
        <w:t xml:space="preserve">When you run this, you will find that with the first </w:t>
      </w:r>
      <w:r>
        <w:rPr>
          <w:rStyle w:val="Literal"/>
        </w:rPr>
        <w:t>[]</w:t>
      </w:r>
      <w:r>
        <w:rPr>
          <w:rStyle w:val="Literal"/>
          <w:rFonts w:eastAsia="Microsoft YaHei"/>
        </w:rPr>
        <w:t xml:space="preserve"> </w:t>
      </w:r>
      <w:r>
        <w:rPr>
          <w:rFonts w:eastAsia="Microsoft YaHei"/>
          <w:rPrChange w:id="0" w:author="Carol Nichols" w:date="2017-02-17T22:44:00Z"/>
        </w:rPr>
        <w:t>method</w:t>
      </w:r>
      <w:r>
        <w:rPr>
          <w:rFonts w:eastAsia="Microsoft YaHei"/>
        </w:rPr>
        <w:t xml:space="preserve">, Rust will cause a </w:t>
      </w:r>
      <w:r>
        <w:rPr>
          <w:rStyle w:val="Literal"/>
        </w:rPr>
        <w:t>panic!</w:t>
      </w:r>
      <w:r>
        <w:rPr>
          <w:rFonts w:eastAsia="Microsoft YaHei"/>
        </w:rPr>
        <w:t xml:space="preserve"> when a non-existent element is referenced. This method would be preferable if you want your program to consider an attempt to access an element past the end of the vector to be a fatal error that should crash the program.</w:t>
      </w:r>
    </w:p>
    <w:p>
      <w:pPr>
        <w:pStyle w:val="Body"/>
        <w:rPr/>
      </w:pPr>
      <w:r>
        <w:rPr>
          <w:rFonts w:eastAsia="Microsoft YaHei"/>
        </w:rPr>
        <w:t xml:space="preserve">When the </w:t>
      </w:r>
      <w:r>
        <w:rPr>
          <w:rStyle w:val="Literal"/>
        </w:rPr>
        <w:t>get</w:t>
      </w:r>
      <w:r>
        <w:rPr>
          <w:rFonts w:eastAsia="Microsoft YaHei"/>
        </w:rPr>
        <w:t xml:space="preserve"> method is passed an index that is outside the array, it will return </w:t>
      </w:r>
      <w:r>
        <w:rPr>
          <w:rStyle w:val="Literal"/>
        </w:rPr>
        <w:t>None</w:t>
      </w:r>
      <w:r>
        <w:rPr>
          <w:rFonts w:eastAsia="Microsoft YaHei"/>
        </w:rPr>
        <w:t xml:space="preserve"> without</w:t>
      </w:r>
      <w:ins w:id="19" w:author="Carol Nichols" w:date="2017-02-17T22:45:00Z">
        <w:r>
          <w:rPr>
            <w:rFonts w:eastAsia="Microsoft YaHei"/>
          </w:rPr>
          <w:t xml:space="preserve"> </w:t>
        </w:r>
      </w:ins>
      <w:del w:id="20" w:author="Carol Nichols" w:date="2017-02-19T13:16:00Z">
        <w:r>
          <w:rPr>
            <w:rFonts w:eastAsia="Microsoft YaHei"/>
          </w:rPr>
          <w:delText xml:space="preserve"> </w:delText>
        </w:r>
      </w:del>
      <w:del w:id="21" w:author="Carol Nichols" w:date="2017-02-19T13:16:00Z">
        <w:r>
          <w:rPr>
            <w:rStyle w:val="Literal"/>
            <w:rFonts w:eastAsia="Microsoft YaHei"/>
          </w:rPr>
          <w:delText>panic!</w:delText>
        </w:r>
      </w:del>
      <w:del w:id="22" w:author="Carol Nichols" w:date="2017-02-17T22:45:00Z">
        <w:r>
          <w:rPr>
            <w:rStyle w:val="Literal"/>
            <w:rFonts w:eastAsia="Microsoft YaHei"/>
          </w:rPr>
          <w:delText>ing</w:delText>
        </w:r>
      </w:del>
      <w:ins w:id="23" w:author="Carol Nichols" w:date="2017-02-19T13:16:00Z">
        <w:r>
          <w:rPr>
            <w:rFonts w:eastAsia="Microsoft YaHei"/>
          </w:rPr>
          <w:t>panicking</w:t>
        </w:r>
      </w:ins>
      <w:r>
        <w:rPr>
          <w:rFonts w:eastAsia="Microsoft YaHei"/>
        </w:rPr>
        <w:t xml:space="preserve">. You would use this if accessing an element beyond the range of the vector will happen occasionally under normal circumstances. Your code can then have logic to handle having either </w:t>
      </w:r>
      <w:r>
        <w:rPr>
          <w:rStyle w:val="Literal"/>
        </w:rPr>
        <w:t>Some(&amp;element)</w:t>
      </w:r>
      <w:r>
        <w:rPr>
          <w:rFonts w:eastAsia="Microsoft YaHei"/>
        </w:rPr>
        <w:t xml:space="preserve"> or </w:t>
      </w:r>
      <w:r>
        <w:rPr>
          <w:rStyle w:val="Literal"/>
        </w:rPr>
        <w:t>None</w:t>
      </w:r>
      <w:r>
        <w:rPr>
          <w:rFonts w:eastAsia="Microsoft YaHei"/>
        </w:rPr>
        <w:t xml:space="preserve">, as we discussed in Chapter 6. For example, the index could be coming from a person entering a number. If they accidentally enter a number that’s too large and your program gets a </w:t>
      </w:r>
      <w:r>
        <w:rPr>
          <w:rStyle w:val="Literal"/>
        </w:rPr>
        <w:t>None</w:t>
      </w:r>
      <w:r>
        <w:rPr>
          <w:rFonts w:eastAsia="Microsoft YaHei"/>
        </w:rPr>
        <w:t xml:space="preserve"> value, you could tell the user how many items are in the current </w:t>
      </w:r>
      <w:r>
        <w:rPr>
          <w:rStyle w:val="Literal"/>
        </w:rPr>
        <w:t>Vec</w:t>
      </w:r>
      <w:r>
        <w:rPr>
          <w:rFonts w:eastAsia="Microsoft YaHei"/>
        </w:rPr>
        <w:t xml:space="preserve"> and give them another chance to enter a valid value. That would be more user-friendly than crashing the program for a typo!</w:t>
      </w:r>
    </w:p>
    <w:p>
      <w:pPr>
        <w:pStyle w:val="HeadC"/>
        <w:rPr>
          <w:rFonts w:eastAsia="Microsoft YaHei"/>
          <w:sz w:val="24"/>
          <w:szCs w:val="24"/>
        </w:rPr>
      </w:pPr>
      <w:bookmarkStart w:id="5" w:name="invalid-references"/>
      <w:bookmarkEnd w:id="5"/>
      <w:r>
        <w:rPr>
          <w:rFonts w:eastAsia="Microsoft YaHei"/>
        </w:rPr>
        <w:t>Invalid References</w:t>
      </w:r>
    </w:p>
    <w:p>
      <w:pPr>
        <w:pStyle w:val="BodyFirst"/>
        <w:rPr>
          <w:rFonts w:eastAsia="Microsoft YaHei"/>
        </w:rPr>
      </w:pPr>
      <w:r>
        <w:rPr>
          <w:rFonts w:eastAsia="Microsoft YaHei"/>
        </w:rPr>
        <w:t>Once the program has a valid reference, the borrow checker will enforce the ownership and borrowing rules covered in Chapter 4 to ensure this reference and any other references to the contents of the vector stay valid. Recall the rule that says we can’t have mutable and immutable references in the same scope. That rule applies in this example, where we hold an immutable reference to the first element in a vector and try to add an element to the end:</w:t>
      </w:r>
    </w:p>
    <w:p>
      <w:pPr>
        <w:pStyle w:val="CodeA"/>
        <w:rPr/>
      </w:pPr>
      <w:r>
        <w:rPr/>
        <w:t>let mut v = vec![1, 2, 3, 4, 5];</w:t>
      </w:r>
    </w:p>
    <w:p>
      <w:pPr>
        <w:pStyle w:val="CodeB"/>
        <w:rPr>
          <w:rStyle w:val="Literal"/>
          <w:color w:val="00000A"/>
        </w:rPr>
      </w:pPr>
      <w:r>
        <w:rPr>
          <w:color w:val="00000A"/>
        </w:rPr>
      </w:r>
    </w:p>
    <w:p>
      <w:pPr>
        <w:pStyle w:val="CodeB"/>
        <w:rPr>
          <w:rStyle w:val="Literal"/>
          <w:color w:val="00000A"/>
        </w:rPr>
      </w:pPr>
      <w:r>
        <w:rPr>
          <w:rStyle w:val="Literal"/>
          <w:color w:val="00000A"/>
        </w:rPr>
        <w:t>let first = &amp;v[0];</w:t>
      </w:r>
    </w:p>
    <w:p>
      <w:pPr>
        <w:pStyle w:val="CodeB"/>
        <w:rPr>
          <w:rStyle w:val="Literal"/>
          <w:color w:val="00000A"/>
        </w:rPr>
      </w:pPr>
      <w:r>
        <w:rPr>
          <w:color w:val="00000A"/>
        </w:rPr>
      </w:r>
    </w:p>
    <w:p>
      <w:pPr>
        <w:pStyle w:val="CodeC"/>
        <w:rPr/>
      </w:pPr>
      <w:r>
        <w:rPr/>
        <w:t>v.push(6);</w:t>
      </w:r>
    </w:p>
    <w:p>
      <w:pPr>
        <w:pStyle w:val="Body"/>
        <w:rPr>
          <w:rFonts w:eastAsia="Microsoft YaHei"/>
        </w:rPr>
      </w:pPr>
      <w:r>
        <w:rPr>
          <w:rFonts w:eastAsia="Microsoft YaHei"/>
        </w:rPr>
        <w:t>Compiling this will give us this error:</w:t>
      </w:r>
    </w:p>
    <w:p>
      <w:pPr>
        <w:pStyle w:val="CodeA"/>
        <w:rPr/>
      </w:pPr>
      <w:r>
        <w:rPr/>
        <w:t>error[E0502]: cannot borrow `v` as mutable because it is also borrowed as immutable</w:t>
      </w:r>
    </w:p>
    <w:p>
      <w:pPr>
        <w:pStyle w:val="CodeB"/>
        <w:rPr/>
      </w:pPr>
      <w:r>
        <w:rPr/>
        <w:t xml:space="preserve">  </w:t>
      </w:r>
      <w:r>
        <w:rPr/>
        <w:t>|</w:t>
      </w:r>
    </w:p>
    <w:p>
      <w:pPr>
        <w:pStyle w:val="CodeB"/>
        <w:rPr/>
      </w:pPr>
      <w:r>
        <w:rPr/>
        <w:t>4 | let first = &amp;v[0];</w:t>
      </w:r>
    </w:p>
    <w:p>
      <w:pPr>
        <w:pStyle w:val="CodeB"/>
        <w:rPr/>
      </w:pPr>
      <w:r>
        <w:rPr/>
        <w:t xml:space="preserve">  </w:t>
      </w:r>
      <w:r>
        <w:rPr/>
        <w:t>|              - immutable borrow occurs here</w:t>
      </w:r>
    </w:p>
    <w:p>
      <w:pPr>
        <w:pStyle w:val="CodeB"/>
        <w:rPr/>
      </w:pPr>
      <w:r>
        <w:rPr/>
        <w:t>5 |</w:t>
      </w:r>
    </w:p>
    <w:p>
      <w:pPr>
        <w:pStyle w:val="CodeB"/>
        <w:rPr/>
      </w:pPr>
      <w:r>
        <w:rPr/>
        <w:t>6 | v.push(6);</w:t>
      </w:r>
    </w:p>
    <w:p>
      <w:pPr>
        <w:pStyle w:val="CodeB"/>
        <w:rPr/>
      </w:pPr>
      <w:r>
        <w:rPr/>
        <w:t xml:space="preserve">  </w:t>
      </w:r>
      <w:r>
        <w:rPr/>
        <w:t>| ^ mutable borrow occurs here</w:t>
      </w:r>
    </w:p>
    <w:p>
      <w:pPr>
        <w:pStyle w:val="CodeB"/>
        <w:rPr/>
      </w:pPr>
      <w:r>
        <w:rPr/>
        <w:t>7 | }</w:t>
      </w:r>
    </w:p>
    <w:p>
      <w:pPr>
        <w:pStyle w:val="CodeC"/>
        <w:rPr/>
      </w:pPr>
      <w:r>
        <w:rPr/>
        <w:t xml:space="preserve">  </w:t>
      </w:r>
      <w:r>
        <w:rPr/>
        <w:t>| - immutable borrow ends here</w:t>
      </w:r>
    </w:p>
    <w:p>
      <w:pPr>
        <w:pStyle w:val="Body"/>
        <w:rPr>
          <w:rFonts w:eastAsia="Microsoft YaHei"/>
        </w:rPr>
      </w:pPr>
      <w:r>
        <w:rPr>
          <w:rFonts w:eastAsia="Microsoft YaHei"/>
        </w:rPr>
        <w:t>This code might look like it should work: why should a reference to the first element care about what changes about the end of the vector? The reason why this code isn’t allowed is due to the way vectors work. Adding a new element onto the end of the vector might require allocating new memory and copying the old elements over to the new space, in the circumstance that there isn’t enough room to put all the elements next to each other where the vector was. In that case, the reference to the first element would be pointing to deallocated memory. The borrowing rules prevent programs from ending up in that situation.</w:t>
      </w:r>
    </w:p>
    <w:p>
      <w:pPr>
        <w:pStyle w:val="Note"/>
        <w:rPr/>
      </w:pPr>
      <w:r>
        <w:rPr/>
        <w:t xml:space="preserve">Note: For more on this, see The Nomicon at </w:t>
      </w:r>
      <w:hyperlink r:id="rId2">
        <w:r>
          <w:rPr>
            <w:rStyle w:val="EmphasisItalic"/>
          </w:rPr>
          <w:t>https://doc.rust-lang.org/stable/nomicon/vec.html</w:t>
        </w:r>
      </w:hyperlink>
      <w:r>
        <w:rPr/>
        <w:t>.</w:t>
      </w:r>
    </w:p>
    <w:p>
      <w:pPr>
        <w:pStyle w:val="HeadB"/>
        <w:rPr/>
      </w:pPr>
      <w:bookmarkStart w:id="6" w:name="using-an-enum-to-store-multiple-types"/>
      <w:bookmarkEnd w:id="6"/>
      <w:r>
        <w:rPr/>
        <w:t>Using an Enum to Store Multiple Types</w:t>
      </w:r>
    </w:p>
    <w:p>
      <w:pPr>
        <w:pStyle w:val="BodyFirst"/>
        <w:rPr/>
      </w:pPr>
      <w:r>
        <w:rPr>
          <w:rFonts w:eastAsia="Microsoft YaHei"/>
        </w:rPr>
        <w:t>At the beginning of this chapter, we said that vectors can only store values that are all the same type. This can be inconvenient; there are definitely use cases for needing to store a list of things of different types. Luckily, the variants of an enum are all defined under the same enum type</w:t>
      </w:r>
      <w:del w:id="24" w:author="Carol Nichols" w:date="2017-02-17T22:33:00Z">
        <w:r>
          <w:rPr>
            <w:rFonts w:eastAsia="Microsoft YaHei"/>
          </w:rPr>
          <w:delText>.</w:delText>
        </w:r>
      </w:del>
      <w:ins w:id="25" w:author="Carol Nichols" w:date="2017-02-17T22:33:00Z">
        <w:r>
          <w:rPr>
            <w:rFonts w:eastAsia="Microsoft YaHei"/>
          </w:rPr>
          <w:t>, so</w:t>
        </w:r>
      </w:ins>
      <w:r>
        <w:rPr>
          <w:rFonts w:eastAsia="Microsoft YaHei"/>
        </w:rPr>
        <w:t xml:space="preserve"> </w:t>
      </w:r>
      <w:del w:id="26" w:author="Carol Nichols" w:date="2017-02-17T22:34:00Z">
        <w:r>
          <w:rPr>
            <w:rFonts w:eastAsia="Microsoft YaHei"/>
          </w:rPr>
          <w:delText>W</w:delText>
        </w:r>
      </w:del>
      <w:ins w:id="27" w:author="Carol Nichols" w:date="2017-02-17T22:34:00Z">
        <w:r>
          <w:rPr>
            <w:rFonts w:eastAsia="Microsoft YaHei"/>
          </w:rPr>
          <w:t>w</w:t>
        </w:r>
      </w:ins>
      <w:r>
        <w:rPr>
          <w:rFonts w:eastAsia="Microsoft YaHei"/>
        </w:rPr>
        <w:t>hen we need to store elements of a different type in a vector</w:t>
      </w:r>
      <w:ins w:id="28" w:author="Carol Nichols" w:date="2017-02-17T22:34:00Z">
        <w:r>
          <w:rPr>
            <w:rFonts w:eastAsia="Microsoft YaHei"/>
          </w:rPr>
          <w:t>,</w:t>
        </w:r>
      </w:ins>
      <w:del w:id="29" w:author="Carol Nichols" w:date="2017-02-17T22:34:00Z">
        <w:r>
          <w:rPr>
            <w:rFonts w:eastAsia="Microsoft YaHei"/>
          </w:rPr>
          <w:delText xml:space="preserve"> this scenario,</w:delText>
        </w:r>
      </w:del>
      <w:r>
        <w:rPr>
          <w:rFonts w:eastAsia="Microsoft YaHei"/>
        </w:rPr>
        <w:t xml:space="preserve"> we can define and use an enum!</w:t>
      </w:r>
    </w:p>
    <w:p>
      <w:pPr>
        <w:pStyle w:val="Body"/>
        <w:rPr>
          <w:rFonts w:eastAsia="Microsoft YaHei"/>
        </w:rPr>
      </w:pPr>
      <w:r>
        <w:rPr>
          <w:rFonts w:eastAsia="Microsoft YaHei"/>
        </w:rPr>
        <w:t>For example, let’s say we want to get values from a row in a spreadsheet, where some of the columns in the row contain integers, some floating point numbers, and some strings. We can define an enum whose variants will hold the different value types, and then all of the enum variants will be considered the same type, that of the enum. Then we can create a vector that holds that enum and so, ultimately, holds different types:</w:t>
      </w:r>
    </w:p>
    <w:p>
      <w:pPr>
        <w:pStyle w:val="CodeA"/>
        <w:rPr/>
      </w:pPr>
      <w:r>
        <w:rPr/>
        <w:t>enum SpreadsheetCell {</w:t>
      </w:r>
    </w:p>
    <w:p>
      <w:pPr>
        <w:pStyle w:val="CodeB"/>
        <w:rPr/>
      </w:pPr>
      <w:r>
        <w:rPr/>
        <w:t xml:space="preserve">    </w:t>
      </w:r>
      <w:r>
        <w:rPr/>
        <w:t>Int(i32),</w:t>
      </w:r>
    </w:p>
    <w:p>
      <w:pPr>
        <w:pStyle w:val="CodeB"/>
        <w:rPr/>
      </w:pPr>
      <w:r>
        <w:rPr/>
        <w:t xml:space="preserve">    </w:t>
      </w:r>
      <w:r>
        <w:rPr/>
        <w:t>Float(f64),</w:t>
      </w:r>
    </w:p>
    <w:p>
      <w:pPr>
        <w:pStyle w:val="CodeB"/>
        <w:rPr/>
      </w:pPr>
      <w:r>
        <w:rPr/>
        <w:t xml:space="preserve">    </w:t>
      </w:r>
      <w:r>
        <w:rPr/>
        <w:t>Text(String),</w:t>
      </w:r>
    </w:p>
    <w:p>
      <w:pPr>
        <w:pStyle w:val="CodeB"/>
        <w:rPr/>
      </w:pPr>
      <w:r>
        <w:rPr/>
        <w:t>}</w:t>
      </w:r>
    </w:p>
    <w:p>
      <w:pPr>
        <w:pStyle w:val="CodeB"/>
        <w:rPr/>
      </w:pPr>
      <w:r>
        <w:rPr/>
      </w:r>
    </w:p>
    <w:p>
      <w:pPr>
        <w:pStyle w:val="CodeB"/>
        <w:rPr/>
      </w:pPr>
      <w:r>
        <w:rPr/>
        <w:t>let row = vec![</w:t>
      </w:r>
    </w:p>
    <w:p>
      <w:pPr>
        <w:pStyle w:val="CodeB"/>
        <w:rPr/>
      </w:pPr>
      <w:r>
        <w:rPr/>
        <w:t xml:space="preserve">    </w:t>
      </w:r>
      <w:r>
        <w:rPr/>
        <w:t>SpreadsheetCell::Int(3),</w:t>
      </w:r>
    </w:p>
    <w:p>
      <w:pPr>
        <w:pStyle w:val="CodeB"/>
        <w:rPr/>
      </w:pPr>
      <w:r>
        <w:rPr/>
        <w:t xml:space="preserve">    </w:t>
      </w:r>
      <w:r>
        <w:rPr/>
        <w:t>SpreadsheetCell::Text(String::from("blue")),</w:t>
      </w:r>
    </w:p>
    <w:p>
      <w:pPr>
        <w:pStyle w:val="CodeB"/>
        <w:rPr/>
      </w:pPr>
      <w:r>
        <w:rPr/>
        <w:t xml:space="preserve">    </w:t>
      </w:r>
      <w:r>
        <w:rPr/>
        <w:t>SpreadsheetCell::Float(10.12),</w:t>
      </w:r>
    </w:p>
    <w:p>
      <w:pPr>
        <w:pStyle w:val="CodeC"/>
        <w:rPr/>
      </w:pPr>
      <w:r>
        <w:rPr/>
        <w:t>];</w:t>
      </w:r>
    </w:p>
    <w:p>
      <w:pPr>
        <w:pStyle w:val="Body"/>
        <w:rPr>
          <w:rFonts w:eastAsia="Microsoft YaHei"/>
        </w:rPr>
      </w:pPr>
      <w:r>
        <w:rPr>
          <w:rFonts w:eastAsia="Microsoft YaHei"/>
        </w:rPr>
        <w:t xml:space="preserve">The reason Rust needs to know exactly what types will be in the vector at compile time is so that it knows exactly how much memory on the heap will be needed to store each element. A secondary advantage to this is that we can be explicit about what types are allowed in this vector. If Rust allowed a vector to hold any type, there would be a chance that one or more of the types would cause errors with the operations performed on the elements of the vector. Using an enum plus a </w:t>
      </w:r>
      <w:r>
        <w:rPr>
          <w:rStyle w:val="Literal"/>
        </w:rPr>
        <w:t>match</w:t>
      </w:r>
      <w:r>
        <w:rPr>
          <w:rFonts w:eastAsia="Microsoft YaHei"/>
        </w:rPr>
        <w:t xml:space="preserve"> means that Rust will ensure at compile time that we always handle every possible case, as we discussed in Chapter 6. </w:t>
      </w:r>
    </w:p>
    <w:p>
      <w:pPr>
        <w:pStyle w:val="Body"/>
        <w:rPr/>
      </w:pPr>
      <w:r>
        <w:rPr>
          <w:rFonts w:eastAsia="Microsoft YaHei"/>
        </w:rPr>
        <w:t>If you don’t know at the time that you’re writing a program the exhaustive set of types the program will get at runtime to store in a vector, the enum technique won’t work. Ins</w:t>
      </w:r>
      <w:ins w:id="30" w:author="Carol Nichols" w:date="2017-02-17T22:34:00Z">
        <w:r>
          <w:rPr>
            <w:rFonts w:eastAsia="Microsoft YaHei"/>
          </w:rPr>
          <w:t>t</w:t>
        </w:r>
      </w:ins>
      <w:r>
        <w:rPr>
          <w:rFonts w:eastAsia="Microsoft YaHei"/>
        </w:rPr>
        <w:t>e</w:t>
      </w:r>
      <w:del w:id="31" w:author="Carol Nichols" w:date="2017-02-17T22:34:00Z">
        <w:r>
          <w:rPr>
            <w:rFonts w:eastAsia="Microsoft YaHei"/>
          </w:rPr>
          <w:delText>t</w:delText>
        </w:r>
      </w:del>
      <w:r>
        <w:rPr>
          <w:rFonts w:eastAsia="Microsoft YaHei"/>
        </w:rPr>
        <w:t>ad, you can use a trait object, which we’ll cover in Chapter 1</w:t>
      </w:r>
      <w:del w:id="32" w:author="Carol Nichols" w:date="2017-02-17T22:48:00Z">
        <w:r>
          <w:rPr>
            <w:rFonts w:eastAsia="Microsoft YaHei"/>
          </w:rPr>
          <w:delText>3</w:delText>
        </w:r>
      </w:del>
      <w:ins w:id="33" w:author="Carol Nichols" w:date="2017-02-17T22:48:00Z">
        <w:r>
          <w:rPr>
            <w:rFonts w:eastAsia="Microsoft YaHei"/>
          </w:rPr>
          <w:t>7</w:t>
        </w:r>
      </w:ins>
      <w:r>
        <w:rPr>
          <w:rFonts w:eastAsia="Microsoft YaHei"/>
        </w:rPr>
        <w:t>.</w:t>
      </w:r>
    </w:p>
    <w:p>
      <w:pPr>
        <w:pStyle w:val="Body"/>
        <w:rPr>
          <w:rFonts w:eastAsia="Microsoft YaHei"/>
        </w:rPr>
      </w:pPr>
      <w:r>
        <w:rPr>
          <w:rFonts w:eastAsia="Microsoft YaHei"/>
        </w:rPr>
        <w:t xml:space="preserve">Now that we’ve gone over some of the most common ways to use vectors, be sure to take a look at the API documentation for all of the many useful methods defined on </w:t>
      </w:r>
      <w:r>
        <w:rPr>
          <w:rStyle w:val="Literal"/>
        </w:rPr>
        <w:t>Vec</w:t>
      </w:r>
      <w:r>
        <w:rPr>
          <w:rFonts w:eastAsia="Microsoft YaHei"/>
        </w:rPr>
        <w:t xml:space="preserve"> by the standard library. For example, in addition to </w:t>
      </w:r>
      <w:r>
        <w:rPr>
          <w:rStyle w:val="Literal"/>
        </w:rPr>
        <w:t xml:space="preserve">push </w:t>
      </w:r>
      <w:r>
        <w:rPr>
          <w:rFonts w:eastAsia="Microsoft YaHei"/>
        </w:rPr>
        <w:t xml:space="preserve">there’s a </w:t>
      </w:r>
      <w:r>
        <w:rPr>
          <w:rStyle w:val="Literal"/>
        </w:rPr>
        <w:t>pop</w:t>
      </w:r>
      <w:r>
        <w:rPr>
          <w:rFonts w:eastAsia="Microsoft YaHei"/>
        </w:rPr>
        <w:t xml:space="preserve"> method that will remove and return the last element. Let’s move on to the next collection type: </w:t>
      </w:r>
      <w:r>
        <w:rPr>
          <w:rStyle w:val="Literal"/>
        </w:rPr>
        <w:t>String</w:t>
      </w:r>
      <w:r>
        <w:rPr>
          <w:rFonts w:eastAsia="Microsoft YaHei"/>
        </w:rPr>
        <w:t>!</w:t>
      </w:r>
    </w:p>
    <w:p>
      <w:pPr>
        <w:pStyle w:val="HeadA"/>
        <w:rPr>
          <w:rFonts w:eastAsia="Microsoft YaHei"/>
          <w:sz w:val="36"/>
          <w:szCs w:val="36"/>
        </w:rPr>
      </w:pPr>
      <w:bookmarkStart w:id="7" w:name="strings"/>
      <w:bookmarkEnd w:id="7"/>
      <w:r>
        <w:rPr>
          <w:rFonts w:eastAsia="Microsoft YaHei"/>
        </w:rPr>
        <w:t>Strings</w:t>
      </w:r>
    </w:p>
    <w:p>
      <w:pPr>
        <w:pStyle w:val="BodyFirst"/>
        <w:rPr>
          <w:rFonts w:eastAsia="Microsoft YaHei"/>
        </w:rPr>
      </w:pPr>
      <w:r>
        <w:rPr>
          <w:rFonts w:eastAsia="Microsoft YaHei"/>
        </w:rPr>
        <w:t>We’ve already talked about strings a bunch in Chapter 4, but let’s take a more in-depth look at them now. Strings are an area that new Rustaceans commonly get stuck on. This is due to a combination of three things: Rust’s propensity for making sure to expose possible errors, strings being a more complicated data structure than many programmers give them credit for, and UTF-8. These things combine in a way that can seem difficult when coming from other languages.</w:t>
      </w:r>
    </w:p>
    <w:p>
      <w:pPr>
        <w:pStyle w:val="Body"/>
        <w:rPr/>
      </w:pPr>
      <w:r>
        <w:rPr>
          <w:rFonts w:eastAsia="Microsoft YaHei"/>
        </w:rPr>
        <w:t xml:space="preserve">The reason </w:t>
      </w:r>
      <w:del w:id="34" w:author="Carol Nichols" w:date="2017-02-17T15:21:00Z">
        <w:r>
          <w:rPr>
            <w:rFonts w:eastAsia="Microsoft YaHei"/>
          </w:rPr>
          <w:delText>S</w:delText>
        </w:r>
      </w:del>
      <w:ins w:id="35" w:author="Carol Nichols" w:date="2017-02-17T15:21:00Z">
        <w:r>
          <w:rPr>
            <w:rFonts w:eastAsia="Microsoft YaHei"/>
          </w:rPr>
          <w:t>s</w:t>
        </w:r>
      </w:ins>
      <w:r>
        <w:rPr>
          <w:rFonts w:eastAsia="Microsoft YaHei"/>
        </w:rPr>
        <w:t xml:space="preserve">trings are in the collections chapter is that strings are implemented as a collection of bytes plus some methods to provide useful functionality when those bytes are interpreted as text. In this section, we’ll talk about the operations on </w:t>
      </w:r>
      <w:r>
        <w:rPr>
          <w:rStyle w:val="Literal"/>
        </w:rPr>
        <w:t>String</w:t>
      </w:r>
      <w:r>
        <w:rPr>
          <w:rFonts w:eastAsia="Microsoft YaHei"/>
        </w:rPr>
        <w:t xml:space="preserve"> that every collection type has, like creating, updating, and reading. We’ll also discuss the ways in which </w:t>
      </w:r>
      <w:r>
        <w:rPr>
          <w:rStyle w:val="Literal"/>
        </w:rPr>
        <w:t xml:space="preserve">String </w:t>
      </w:r>
      <w:r>
        <w:rPr>
          <w:rFonts w:eastAsia="Microsoft YaHei"/>
        </w:rPr>
        <w:t xml:space="preserve">is different than the other collections, namely how indexing into a </w:t>
      </w:r>
      <w:r>
        <w:rPr>
          <w:rStyle w:val="Literal"/>
        </w:rPr>
        <w:t>String</w:t>
      </w:r>
      <w:r>
        <w:rPr>
          <w:rFonts w:eastAsia="Microsoft YaHei"/>
        </w:rPr>
        <w:t xml:space="preserve"> is complicated by the differences in which people and computers interpret </w:t>
      </w:r>
      <w:r>
        <w:rPr>
          <w:rStyle w:val="Literal"/>
        </w:rPr>
        <w:t xml:space="preserve">String </w:t>
      </w:r>
      <w:r>
        <w:rPr>
          <w:rFonts w:eastAsia="Microsoft YaHei"/>
        </w:rPr>
        <w:t>data.</w:t>
      </w:r>
    </w:p>
    <w:p>
      <w:pPr>
        <w:pStyle w:val="HeadB"/>
        <w:rPr/>
      </w:pPr>
      <w:bookmarkStart w:id="8" w:name="what-is-a-string?"/>
      <w:bookmarkEnd w:id="8"/>
      <w:r>
        <w:rPr/>
        <w:t>What is a String?</w:t>
      </w:r>
    </w:p>
    <w:p>
      <w:pPr>
        <w:pStyle w:val="BodyFirst"/>
        <w:rPr/>
      </w:pPr>
      <w:r>
        <w:rPr>
          <w:rFonts w:eastAsia="Microsoft YaHei"/>
        </w:rPr>
        <w:t xml:space="preserve">Before we can dig into those aspects, we need to talk about what exactly we mean by the term </w:t>
      </w:r>
      <w:del w:id="36" w:author="Carol Nichols" w:date="2017-02-17T15:22:00Z">
        <w:r>
          <w:rPr>
            <w:rFonts w:eastAsia="Microsoft YaHei"/>
          </w:rPr>
          <w:delText>“</w:delText>
        </w:r>
      </w:del>
      <w:r>
        <w:rPr>
          <w:rStyle w:val="EmphasisItalic"/>
          <w:rFonts w:eastAsia="Microsoft YaHei"/>
          <w:rPrChange w:id="0" w:author="Carol Nichols" w:date="2017-02-17T15:22:00Z"/>
        </w:rPr>
        <w:t>string</w:t>
      </w:r>
      <w:del w:id="38" w:author="Carol Nichols" w:date="2017-02-17T15:22:00Z">
        <w:r>
          <w:rPr>
            <w:rStyle w:val="EmphasisItalic"/>
            <w:rFonts w:eastAsia="Microsoft YaHei"/>
          </w:rPr>
          <w:delText>’</w:delText>
        </w:r>
      </w:del>
      <w:r>
        <w:rPr>
          <w:rFonts w:eastAsia="Microsoft YaHei"/>
        </w:rPr>
        <w:t xml:space="preserve">. Rust actually only has one string type in the core language itself: </w:t>
      </w:r>
      <w:r>
        <w:rPr>
          <w:rStyle w:val="Literal"/>
        </w:rPr>
        <w:t>str</w:t>
      </w:r>
      <w:r>
        <w:rPr>
          <w:rFonts w:eastAsia="Microsoft YaHei"/>
        </w:rPr>
        <w:t xml:space="preserve">, the string slice, which is usually seen in its borrowed form, </w:t>
      </w:r>
      <w:r>
        <w:rPr>
          <w:rStyle w:val="Literal"/>
        </w:rPr>
        <w:t>&amp;str</w:t>
      </w:r>
      <w:r>
        <w:rPr>
          <w:rFonts w:eastAsia="Microsoft YaHei"/>
        </w:rPr>
        <w:t xml:space="preserve">. We talked about </w:t>
      </w:r>
      <w:r>
        <w:rPr>
          <w:rStyle w:val="EmphasisItalic"/>
          <w:rFonts w:eastAsia="Microsoft YaHei"/>
        </w:rPr>
        <w:t>string slices</w:t>
      </w:r>
      <w:r>
        <w:rPr>
          <w:rFonts w:eastAsia="Microsoft YaHei"/>
        </w:rPr>
        <w:t xml:space="preserve"> in Chapter 4: these are a reference to some UTF-8 encoded string data stored elsewhere. String literals, for example, are stored in the binary output of the program, and are therefore string slices.</w:t>
      </w:r>
    </w:p>
    <w:p>
      <w:pPr>
        <w:pStyle w:val="Body"/>
        <w:rPr>
          <w:rFonts w:eastAsia="Microsoft YaHei"/>
        </w:rPr>
      </w:pPr>
      <w:r>
        <w:rPr>
          <w:rFonts w:eastAsia="Microsoft YaHei"/>
        </w:rPr>
        <w:t xml:space="preserve">The type called </w:t>
      </w:r>
      <w:r>
        <w:rPr>
          <w:rStyle w:val="Literal"/>
        </w:rPr>
        <w:t>String</w:t>
      </w:r>
      <w:r>
        <w:rPr>
          <w:rFonts w:eastAsia="Microsoft YaHei"/>
        </w:rPr>
        <w:t xml:space="preserve"> is provided in Rust’s standard library rather than coded into the core language, and is a growable, mutable, owned, UTF-8 encoded string type. When Rustaceans talk about “strings” in Rust, they usually mean both the </w:t>
      </w:r>
      <w:r>
        <w:rPr>
          <w:rStyle w:val="Literal"/>
        </w:rPr>
        <w:t>String</w:t>
      </w:r>
      <w:r>
        <w:rPr>
          <w:rFonts w:eastAsia="Microsoft YaHei"/>
        </w:rPr>
        <w:t xml:space="preserve"> and the string slice </w:t>
      </w:r>
      <w:r>
        <w:rPr>
          <w:rStyle w:val="Literal"/>
        </w:rPr>
        <w:t>&amp;str</w:t>
      </w:r>
      <w:r>
        <w:rPr>
          <w:rFonts w:eastAsia="Microsoft YaHei"/>
        </w:rPr>
        <w:t xml:space="preserve"> types, not just one of those. This section is largely about </w:t>
      </w:r>
      <w:r>
        <w:rPr>
          <w:rStyle w:val="Literal"/>
        </w:rPr>
        <w:t>String</w:t>
      </w:r>
      <w:r>
        <w:rPr>
          <w:rFonts w:eastAsia="Microsoft YaHei"/>
        </w:rPr>
        <w:t xml:space="preserve">, but both these types are used heavily in Rust’s standard library. Both </w:t>
      </w:r>
      <w:r>
        <w:rPr>
          <w:rStyle w:val="Literal"/>
        </w:rPr>
        <w:t>String</w:t>
      </w:r>
      <w:r>
        <w:rPr>
          <w:rFonts w:eastAsia="Microsoft YaHei"/>
        </w:rPr>
        <w:t xml:space="preserve"> and string slices are UTF-8 encoded.</w:t>
      </w:r>
    </w:p>
    <w:p>
      <w:pPr>
        <w:pStyle w:val="Body"/>
        <w:rPr>
          <w:rFonts w:eastAsia="Microsoft YaHei"/>
        </w:rPr>
      </w:pPr>
      <w:r>
        <w:rPr>
          <w:rFonts w:eastAsia="Microsoft YaHei"/>
        </w:rPr>
        <w:t xml:space="preserve">Rust’s standard library also includes a number of other string types, such as </w:t>
      </w:r>
      <w:r>
        <w:rPr>
          <w:rStyle w:val="Literal"/>
        </w:rPr>
        <w:t>OsString</w:t>
      </w:r>
      <w:r>
        <w:rPr>
          <w:rFonts w:eastAsia="Microsoft YaHei"/>
        </w:rPr>
        <w:t xml:space="preserve">, </w:t>
      </w:r>
      <w:r>
        <w:rPr>
          <w:rStyle w:val="Literal"/>
        </w:rPr>
        <w:t>OsStr</w:t>
      </w:r>
      <w:r>
        <w:rPr>
          <w:rFonts w:eastAsia="Microsoft YaHei"/>
        </w:rPr>
        <w:t xml:space="preserve">, </w:t>
      </w:r>
      <w:r>
        <w:rPr>
          <w:rStyle w:val="Literal"/>
        </w:rPr>
        <w:t>CString</w:t>
      </w:r>
      <w:r>
        <w:rPr>
          <w:rFonts w:eastAsia="Microsoft YaHei"/>
        </w:rPr>
        <w:t xml:space="preserve">, and </w:t>
      </w:r>
      <w:r>
        <w:rPr>
          <w:rStyle w:val="Literal"/>
        </w:rPr>
        <w:t>CStr</w:t>
      </w:r>
      <w:r>
        <w:rPr>
          <w:rFonts w:eastAsia="Microsoft YaHei"/>
        </w:rPr>
        <w:t xml:space="preserve">. Library crates may provide even more options for storing string data. Similar to the </w:t>
      </w:r>
      <w:r>
        <w:rPr>
          <w:rStyle w:val="Literal"/>
        </w:rPr>
        <w:t>*String</w:t>
      </w:r>
      <w:r>
        <w:rPr>
          <w:rFonts w:eastAsia="Microsoft YaHei"/>
        </w:rPr>
        <w:t>/</w:t>
      </w:r>
      <w:r>
        <w:rPr>
          <w:rStyle w:val="Literal"/>
        </w:rPr>
        <w:t>*Str</w:t>
      </w:r>
      <w:r>
        <w:rPr>
          <w:rFonts w:eastAsia="Microsoft YaHei"/>
        </w:rPr>
        <w:t xml:space="preserve"> naming, they often provide an owned and borrowed variant, just like </w:t>
      </w:r>
      <w:r>
        <w:rPr>
          <w:rStyle w:val="Literal"/>
        </w:rPr>
        <w:t>String</w:t>
      </w:r>
      <w:r>
        <w:rPr>
          <w:rFonts w:eastAsia="Microsoft YaHei"/>
        </w:rPr>
        <w:t>/</w:t>
      </w:r>
      <w:r>
        <w:rPr>
          <w:rStyle w:val="Literal"/>
        </w:rPr>
        <w:t>&amp;str</w:t>
      </w:r>
      <w:r>
        <w:rPr>
          <w:rFonts w:eastAsia="Microsoft YaHei"/>
        </w:rPr>
        <w:t>. These string types may store different encodings or be represented in memory in a different way, for example. We won’t be talking about these other string types in this chapter; see their API documentation for more about how to use them and when each is appropriate.</w:t>
      </w:r>
    </w:p>
    <w:p>
      <w:pPr>
        <w:pStyle w:val="HeadB"/>
        <w:rPr/>
      </w:pPr>
      <w:bookmarkStart w:id="9" w:name="creating-a-new-string"/>
      <w:bookmarkEnd w:id="9"/>
      <w:r>
        <w:rPr/>
        <w:t>Creating a New String</w:t>
      </w:r>
    </w:p>
    <w:p>
      <w:pPr>
        <w:pStyle w:val="BodyFirst"/>
        <w:rPr>
          <w:rFonts w:eastAsia="Microsoft YaHei"/>
        </w:rPr>
      </w:pPr>
      <w:r>
        <w:rPr>
          <w:rFonts w:eastAsia="Microsoft YaHei"/>
        </w:rPr>
        <w:t xml:space="preserve">Many of the same operations available with </w:t>
      </w:r>
      <w:r>
        <w:rPr>
          <w:rStyle w:val="Literal"/>
        </w:rPr>
        <w:t>Vec</w:t>
      </w:r>
      <w:r>
        <w:rPr>
          <w:rFonts w:eastAsia="Microsoft YaHei"/>
        </w:rPr>
        <w:t xml:space="preserve"> are available with </w:t>
      </w:r>
      <w:r>
        <w:rPr>
          <w:rStyle w:val="Literal"/>
        </w:rPr>
        <w:t>String</w:t>
      </w:r>
      <w:r>
        <w:rPr>
          <w:rFonts w:eastAsia="Microsoft YaHei"/>
        </w:rPr>
        <w:t xml:space="preserve"> as well, starting with the </w:t>
      </w:r>
      <w:r>
        <w:rPr>
          <w:rStyle w:val="Literal"/>
        </w:rPr>
        <w:t>new</w:t>
      </w:r>
      <w:r>
        <w:rPr>
          <w:rFonts w:eastAsia="Microsoft YaHei"/>
        </w:rPr>
        <w:t xml:space="preserve"> function to create a string, like so:</w:t>
      </w:r>
    </w:p>
    <w:p>
      <w:pPr>
        <w:pStyle w:val="CodeSingle"/>
        <w:rPr/>
      </w:pPr>
      <w:r>
        <w:rPr>
          <w:rPrChange w:id="0" w:author="Carol Nichols" w:date="2017-02-17T15:23:00Z"/>
        </w:rPr>
        <w:t>let s = String::new();</w:t>
      </w:r>
    </w:p>
    <w:p>
      <w:pPr>
        <w:pStyle w:val="Body"/>
        <w:rPr>
          <w:rFonts w:eastAsia="Microsoft YaHei"/>
        </w:rPr>
      </w:pPr>
      <w:r>
        <w:rPr>
          <w:rFonts w:eastAsia="Microsoft YaHei"/>
        </w:rPr>
        <w:t xml:space="preserve">This creates a new empty string called </w:t>
      </w:r>
      <w:r>
        <w:rPr>
          <w:rStyle w:val="Literal"/>
        </w:rPr>
        <w:t>s</w:t>
      </w:r>
      <w:r>
        <w:rPr>
          <w:rFonts w:eastAsia="Microsoft YaHei"/>
        </w:rPr>
        <w:t xml:space="preserve"> that we can then load data into.</w:t>
      </w:r>
    </w:p>
    <w:p>
      <w:pPr>
        <w:pStyle w:val="Body"/>
        <w:rPr>
          <w:rFonts w:eastAsia="Microsoft YaHei"/>
        </w:rPr>
      </w:pPr>
      <w:r>
        <w:rPr>
          <w:rFonts w:eastAsia="Microsoft YaHei"/>
        </w:rPr>
        <w:t xml:space="preserve">Often, we’ll have some initial data that we’d like to start the string off with. For that, we use the </w:t>
      </w:r>
      <w:r>
        <w:rPr>
          <w:rStyle w:val="Literal"/>
        </w:rPr>
        <w:t>to_string</w:t>
      </w:r>
      <w:r>
        <w:rPr>
          <w:rFonts w:eastAsia="Microsoft YaHei"/>
        </w:rPr>
        <w:t xml:space="preserve"> method, which is available on any type that implements the </w:t>
      </w:r>
      <w:r>
        <w:rPr>
          <w:rStyle w:val="Literal"/>
        </w:rPr>
        <w:t>Display</w:t>
      </w:r>
      <w:r>
        <w:rPr>
          <w:rFonts w:eastAsia="Microsoft YaHei"/>
        </w:rPr>
        <w:t xml:space="preserve"> trait, which string literals do:</w:t>
      </w:r>
    </w:p>
    <w:p>
      <w:pPr>
        <w:pStyle w:val="CodeA"/>
        <w:rPr/>
      </w:pPr>
      <w:r>
        <w:rPr/>
        <w:t>let data = "initial contents";</w:t>
      </w:r>
    </w:p>
    <w:p>
      <w:pPr>
        <w:pStyle w:val="CodeB"/>
        <w:rPr/>
      </w:pPr>
      <w:r>
        <w:rPr/>
      </w:r>
    </w:p>
    <w:p>
      <w:pPr>
        <w:pStyle w:val="CodeB"/>
        <w:rPr/>
      </w:pPr>
      <w:r>
        <w:rPr/>
        <w:t>let s = data.to_string();</w:t>
      </w:r>
    </w:p>
    <w:p>
      <w:pPr>
        <w:pStyle w:val="CodeB"/>
        <w:rPr/>
      </w:pPr>
      <w:r>
        <w:rPr/>
      </w:r>
    </w:p>
    <w:p>
      <w:pPr>
        <w:pStyle w:val="CodeB"/>
        <w:rPr/>
      </w:pPr>
      <w:r>
        <w:rPr/>
        <w:t>// the method also works on a literal directly:</w:t>
      </w:r>
    </w:p>
    <w:p>
      <w:pPr>
        <w:pStyle w:val="CodeC"/>
        <w:rPr/>
      </w:pPr>
      <w:r>
        <w:rPr/>
        <w:t>let s = "initial contents".to_string();</w:t>
      </w:r>
    </w:p>
    <w:p>
      <w:pPr>
        <w:pStyle w:val="Body"/>
        <w:rPr>
          <w:rFonts w:eastAsia="Microsoft YaHei"/>
        </w:rPr>
      </w:pPr>
      <w:r>
        <w:rPr>
          <w:rFonts w:eastAsia="Microsoft YaHei"/>
        </w:rPr>
        <w:t xml:space="preserve">This creates a string containing </w:t>
      </w:r>
      <w:r>
        <w:rPr>
          <w:rStyle w:val="Literal"/>
        </w:rPr>
        <w:t>initial contents</w:t>
      </w:r>
      <w:r>
        <w:rPr>
          <w:rFonts w:eastAsia="Microsoft YaHei"/>
        </w:rPr>
        <w:t>.</w:t>
      </w:r>
    </w:p>
    <w:p>
      <w:pPr>
        <w:pStyle w:val="Body"/>
        <w:rPr>
          <w:rFonts w:eastAsia="Microsoft YaHei"/>
        </w:rPr>
      </w:pPr>
      <w:r>
        <w:rPr>
          <w:rFonts w:eastAsia="Microsoft YaHei"/>
        </w:rPr>
        <w:t xml:space="preserve">We can also use the function </w:t>
      </w:r>
      <w:r>
        <w:rPr>
          <w:rStyle w:val="Literal"/>
        </w:rPr>
        <w:t>String::from</w:t>
      </w:r>
      <w:r>
        <w:rPr>
          <w:rFonts w:eastAsia="Microsoft YaHei"/>
        </w:rPr>
        <w:t xml:space="preserve"> to create a </w:t>
      </w:r>
      <w:r>
        <w:rPr>
          <w:rStyle w:val="Literal"/>
        </w:rPr>
        <w:t>String</w:t>
      </w:r>
      <w:r>
        <w:rPr>
          <w:rFonts w:eastAsia="Microsoft YaHei"/>
        </w:rPr>
        <w:t xml:space="preserve"> from a string literal. This is equivalent to using </w:t>
      </w:r>
      <w:r>
        <w:rPr>
          <w:rStyle w:val="Literal"/>
        </w:rPr>
        <w:t>to_string</w:t>
      </w:r>
      <w:r>
        <w:rPr>
          <w:rFonts w:eastAsia="Microsoft YaHei"/>
        </w:rPr>
        <w:t>:</w:t>
      </w:r>
    </w:p>
    <w:p>
      <w:pPr>
        <w:pStyle w:val="CodeSingle"/>
        <w:rPr/>
      </w:pPr>
      <w:r>
        <w:rPr>
          <w:color w:val="00000A"/>
          <w:rPrChange w:id="0" w:author="Carol Nichols" w:date="2017-02-17T15:23:00Z"/>
        </w:rPr>
        <w:t>let s = String::from("initial contents");</w:t>
      </w:r>
    </w:p>
    <w:p>
      <w:pPr>
        <w:pStyle w:val="Body"/>
        <w:rPr>
          <w:rFonts w:eastAsia="Microsoft YaHei"/>
        </w:rPr>
      </w:pPr>
      <w:r>
        <w:rPr>
          <w:rFonts w:eastAsia="Microsoft YaHei"/>
        </w:rPr>
        <w:t xml:space="preserve">Because strings are used for so many things, there are many different generic APIs that can be used for strings, so there are a lot of options. Some of them can feel redundant, but they all have their place! In this case, </w:t>
      </w:r>
      <w:r>
        <w:rPr>
          <w:rStyle w:val="Literal"/>
        </w:rPr>
        <w:t xml:space="preserve">String::from </w:t>
      </w:r>
      <w:r>
        <w:rPr>
          <w:rFonts w:eastAsia="Microsoft YaHei"/>
        </w:rPr>
        <w:t xml:space="preserve">and </w:t>
      </w:r>
      <w:r>
        <w:rPr>
          <w:rStyle w:val="Literal"/>
        </w:rPr>
        <w:t>.to_string</w:t>
      </w:r>
      <w:r>
        <w:rPr>
          <w:rFonts w:eastAsia="Microsoft YaHei"/>
        </w:rPr>
        <w:t xml:space="preserve"> end up doing the exact same thing, so which you choose is a matter of style.</w:t>
      </w:r>
    </w:p>
    <w:p>
      <w:pPr>
        <w:pStyle w:val="Body"/>
        <w:rPr>
          <w:rFonts w:eastAsia="Microsoft YaHei"/>
        </w:rPr>
      </w:pPr>
      <w:r>
        <w:rPr>
          <w:rFonts w:eastAsia="Microsoft YaHei"/>
        </w:rPr>
        <w:t>Remember that strings are UTF-8 encoded, so we can include any properly encoded data in them:</w:t>
      </w:r>
    </w:p>
    <w:p>
      <w:pPr>
        <w:pStyle w:val="CodeA"/>
        <w:rPr/>
      </w:pPr>
      <w:r>
        <w:rPr/>
        <w:t>let hello = "</w:t>
      </w:r>
      <w:r>
        <w:rPr>
          <w:rFonts w:ascii="Courier New" w:hAnsi="Courier New" w:cs="Courier New"/>
          <w:rtl w:val="true"/>
        </w:rPr>
        <w:t>السلام</w:t>
      </w:r>
      <w:r>
        <w:rPr>
          <w:rtl w:val="true"/>
        </w:rPr>
        <w:t xml:space="preserve"> </w:t>
      </w:r>
      <w:r>
        <w:rPr>
          <w:rFonts w:ascii="Courier New" w:hAnsi="Courier New" w:cs="Courier New"/>
          <w:rtl w:val="true"/>
        </w:rPr>
        <w:t>عليكم</w:t>
      </w:r>
      <w:r>
        <w:rPr/>
        <w:t>";</w:t>
      </w:r>
    </w:p>
    <w:p>
      <w:pPr>
        <w:pStyle w:val="CodeB"/>
        <w:rPr/>
      </w:pPr>
      <w:r>
        <w:rPr/>
        <w:t>let hello = "Dobrý den";</w:t>
      </w:r>
    </w:p>
    <w:p>
      <w:pPr>
        <w:pStyle w:val="CodeB"/>
        <w:rPr/>
      </w:pPr>
      <w:r>
        <w:rPr/>
        <w:t>let hello = "Hello";</w:t>
      </w:r>
    </w:p>
    <w:p>
      <w:pPr>
        <w:pStyle w:val="CodeB"/>
        <w:rPr/>
      </w:pPr>
      <w:r>
        <w:rPr/>
        <w:t>let hello = "</w:t>
      </w:r>
      <w:r>
        <w:rPr>
          <w:rFonts w:ascii="Courier New" w:hAnsi="Courier New" w:cs="Courier New"/>
          <w:rtl w:val="true"/>
        </w:rPr>
        <w:t>שָׁלוֹם</w:t>
      </w:r>
      <w:r>
        <w:rPr/>
        <w:t>";</w:t>
      </w:r>
    </w:p>
    <w:p>
      <w:pPr>
        <w:pStyle w:val="CodeB"/>
        <w:rPr/>
      </w:pPr>
      <w:r>
        <w:rPr/>
        <w:t>let hello = "</w:t>
      </w:r>
      <w:r>
        <w:rPr>
          <w:rFonts w:ascii="Nirmala UI" w:hAnsi="Nirmala UI" w:cs="Nirmala UI"/>
        </w:rPr>
        <w:t>नमस्ते</w:t>
      </w:r>
      <w:r>
        <w:rPr/>
        <w:t>";</w:t>
      </w:r>
    </w:p>
    <w:p>
      <w:pPr>
        <w:pStyle w:val="CodeB"/>
        <w:rPr/>
      </w:pPr>
      <w:r>
        <w:rPr/>
        <w:t>let hello = "</w:t>
      </w:r>
      <w:r>
        <w:rPr>
          <w:rFonts w:eastAsia="MS Gothic"/>
        </w:rPr>
        <w:t>こんにちは</w:t>
      </w:r>
      <w:r>
        <w:rPr/>
        <w:t>";</w:t>
      </w:r>
    </w:p>
    <w:p>
      <w:pPr>
        <w:pStyle w:val="CodeB"/>
        <w:rPr/>
      </w:pPr>
      <w:r>
        <w:rPr/>
        <w:t>let hello = "</w:t>
      </w:r>
      <w:r>
        <w:rPr>
          <w:rFonts w:ascii="Malgun Gothic" w:hAnsi="Malgun Gothic" w:cs="Malgun Gothic"/>
        </w:rPr>
        <w:t>안녕하세요</w:t>
      </w:r>
      <w:r>
        <w:rPr/>
        <w:t>";</w:t>
      </w:r>
    </w:p>
    <w:p>
      <w:pPr>
        <w:pStyle w:val="CodeB"/>
        <w:rPr/>
      </w:pPr>
      <w:r>
        <w:rPr/>
        <w:t>let hello = "</w:t>
      </w:r>
      <w:r>
        <w:rPr>
          <w:rFonts w:eastAsia="MS Gothic"/>
        </w:rPr>
        <w:t>你好</w:t>
      </w:r>
      <w:r>
        <w:rPr/>
        <w:t>";</w:t>
      </w:r>
    </w:p>
    <w:p>
      <w:pPr>
        <w:pStyle w:val="CodeB"/>
        <w:rPr/>
      </w:pPr>
      <w:r>
        <w:rPr/>
        <w:t>let hello = "Olá";</w:t>
      </w:r>
    </w:p>
    <w:p>
      <w:pPr>
        <w:pStyle w:val="CodeB"/>
        <w:rPr/>
      </w:pPr>
      <w:r>
        <w:rPr/>
        <w:t>let hello = "</w:t>
      </w:r>
      <w:r>
        <w:rPr>
          <w:rFonts w:cs="Courier New" w:ascii="Courier New" w:hAnsi="Courier New"/>
        </w:rPr>
        <w:t>Здравствуйте</w:t>
      </w:r>
      <w:r>
        <w:rPr/>
        <w:t>";</w:t>
      </w:r>
    </w:p>
    <w:p>
      <w:pPr>
        <w:pStyle w:val="CodeC"/>
        <w:rPr/>
      </w:pPr>
      <w:r>
        <w:rPr/>
        <w:t>let hello = "Hola";</w:t>
      </w:r>
    </w:p>
    <w:p>
      <w:pPr>
        <w:pStyle w:val="HeadB"/>
        <w:rPr/>
      </w:pPr>
      <w:bookmarkStart w:id="10" w:name="updating-a-string"/>
      <w:bookmarkEnd w:id="10"/>
      <w:r>
        <w:rPr/>
        <w:t>Updating a String</w:t>
      </w:r>
    </w:p>
    <w:p>
      <w:pPr>
        <w:pStyle w:val="BodyFirst"/>
        <w:rPr>
          <w:rFonts w:eastAsia="Microsoft YaHei"/>
        </w:rPr>
      </w:pPr>
      <w:r>
        <w:rPr>
          <w:rFonts w:eastAsia="Microsoft YaHei"/>
        </w:rPr>
        <w:t xml:space="preserve">A </w:t>
      </w:r>
      <w:r>
        <w:rPr>
          <w:rStyle w:val="Literal"/>
        </w:rPr>
        <w:t>String</w:t>
      </w:r>
      <w:r>
        <w:rPr>
          <w:rFonts w:eastAsia="Microsoft YaHei"/>
        </w:rPr>
        <w:t xml:space="preserve"> can</w:t>
      </w:r>
      <w:ins w:id="41" w:author="eddyb" w:date="2017-02-15T14:14:00Z">
        <w:r>
          <w:rPr>
            <w:rFonts w:eastAsia="Microsoft YaHei"/>
          </w:rPr>
          <w:t xml:space="preserve"> </w:t>
        </w:r>
      </w:ins>
      <w:del w:id="42" w:author="eddyb" w:date="2017-02-15T14:14:00Z">
        <w:r>
          <w:rPr>
            <w:rFonts w:eastAsia="Microsoft YaHei"/>
          </w:rPr>
          <w:delText xml:space="preserve"> can </w:delText>
        </w:r>
      </w:del>
      <w:r>
        <w:rPr>
          <w:rFonts w:eastAsia="Microsoft YaHei"/>
        </w:rPr>
        <w:t xml:space="preserve">grow in size and its contents can change just like the contents of a </w:t>
      </w:r>
      <w:r>
        <w:rPr>
          <w:rStyle w:val="Literal"/>
        </w:rPr>
        <w:t>Vec</w:t>
      </w:r>
      <w:r>
        <w:rPr>
          <w:rFonts w:eastAsia="Microsoft YaHei"/>
        </w:rPr>
        <w:t xml:space="preserve">, by pushing more data into it. In addition, </w:t>
      </w:r>
      <w:r>
        <w:rPr>
          <w:rStyle w:val="Literal"/>
        </w:rPr>
        <w:t>String</w:t>
      </w:r>
      <w:r>
        <w:rPr>
          <w:rFonts w:eastAsia="Microsoft YaHei"/>
        </w:rPr>
        <w:t xml:space="preserve"> has concatenation operations implemented with the </w:t>
      </w:r>
      <w:r>
        <w:rPr>
          <w:rStyle w:val="Literal"/>
        </w:rPr>
        <w:t>+</w:t>
      </w:r>
      <w:r>
        <w:rPr>
          <w:rFonts w:eastAsia="Microsoft YaHei"/>
        </w:rPr>
        <w:t xml:space="preserve"> operator for convenience.</w:t>
      </w:r>
    </w:p>
    <w:p>
      <w:pPr>
        <w:pStyle w:val="HeadC"/>
        <w:rPr>
          <w:rFonts w:eastAsia="Microsoft YaHei"/>
          <w:sz w:val="24"/>
          <w:szCs w:val="24"/>
        </w:rPr>
      </w:pPr>
      <w:bookmarkStart w:id="11" w:name="appending-to-a-string-with-push"/>
      <w:bookmarkEnd w:id="11"/>
      <w:r>
        <w:rPr>
          <w:rFonts w:eastAsia="Microsoft YaHei"/>
        </w:rPr>
        <w:t>Appending to a String with Push</w:t>
      </w:r>
    </w:p>
    <w:p>
      <w:pPr>
        <w:pStyle w:val="BodyFirst"/>
        <w:rPr>
          <w:rFonts w:eastAsia="Microsoft YaHei"/>
        </w:rPr>
      </w:pPr>
      <w:r>
        <w:rPr>
          <w:rFonts w:eastAsia="Microsoft YaHei"/>
        </w:rPr>
        <w:t xml:space="preserve">We can grow a </w:t>
      </w:r>
      <w:r>
        <w:rPr>
          <w:rStyle w:val="Literal"/>
        </w:rPr>
        <w:t>String</w:t>
      </w:r>
      <w:r>
        <w:rPr>
          <w:rFonts w:eastAsia="Microsoft YaHei"/>
        </w:rPr>
        <w:t xml:space="preserve"> by using the </w:t>
      </w:r>
      <w:r>
        <w:rPr>
          <w:rStyle w:val="Literal"/>
        </w:rPr>
        <w:t>push_str</w:t>
      </w:r>
      <w:r>
        <w:rPr>
          <w:rFonts w:eastAsia="Microsoft YaHei"/>
        </w:rPr>
        <w:t xml:space="preserve"> method to append a string slice:</w:t>
      </w:r>
    </w:p>
    <w:p>
      <w:pPr>
        <w:pStyle w:val="CodeA"/>
        <w:rPr/>
      </w:pPr>
      <w:r>
        <w:rPr/>
        <w:t>let mut s = String::from("foo");</w:t>
      </w:r>
    </w:p>
    <w:p>
      <w:pPr>
        <w:pStyle w:val="CodeC"/>
        <w:rPr/>
      </w:pPr>
      <w:r>
        <w:rPr/>
        <w:t>s.push_str("bar");</w:t>
      </w:r>
    </w:p>
    <w:p>
      <w:pPr>
        <w:pStyle w:val="Body"/>
        <w:rPr/>
      </w:pPr>
      <w:r>
        <w:rPr>
          <w:rStyle w:val="Literal"/>
        </w:rPr>
        <w:t>s</w:t>
      </w:r>
      <w:r>
        <w:rPr>
          <w:rFonts w:eastAsia="Microsoft YaHei"/>
        </w:rPr>
        <w:t xml:space="preserve"> will contain “foobar” after these two lines. The </w:t>
      </w:r>
      <w:r>
        <w:rPr>
          <w:rStyle w:val="Literal"/>
        </w:rPr>
        <w:t>push_str</w:t>
      </w:r>
      <w:r>
        <w:rPr>
          <w:rFonts w:eastAsia="Microsoft YaHei"/>
        </w:rPr>
        <w:t xml:space="preserve"> method takes a string slice because we don’t necessarily want to take ownership of the </w:t>
      </w:r>
      <w:del w:id="43" w:author="Carol Nichols" w:date="2017-02-17T22:35:00Z">
        <w:r>
          <w:rPr>
            <w:rFonts w:eastAsia="Microsoft YaHei"/>
          </w:rPr>
          <w:delText>argument</w:delText>
        </w:r>
      </w:del>
      <w:ins w:id="44" w:author="Carol Nichols" w:date="2017-02-17T22:35:00Z">
        <w:r>
          <w:rPr>
            <w:rFonts w:eastAsia="Microsoft YaHei"/>
          </w:rPr>
          <w:t>parameter</w:t>
        </w:r>
      </w:ins>
      <w:r>
        <w:rPr>
          <w:rFonts w:eastAsia="Microsoft YaHei"/>
        </w:rPr>
        <w:t xml:space="preserve">. For example, it would be unfortunate if we weren’t able to use </w:t>
      </w:r>
      <w:r>
        <w:rPr>
          <w:rStyle w:val="Literal"/>
        </w:rPr>
        <w:t xml:space="preserve">s2 </w:t>
      </w:r>
      <w:r>
        <w:rPr>
          <w:rFonts w:eastAsia="Microsoft YaHei"/>
        </w:rPr>
        <w:t xml:space="preserve">after appending its contents to </w:t>
      </w:r>
      <w:r>
        <w:rPr>
          <w:rStyle w:val="Literal"/>
        </w:rPr>
        <w:t>s1</w:t>
      </w:r>
      <w:r>
        <w:rPr>
          <w:rFonts w:eastAsia="Microsoft YaHei"/>
        </w:rPr>
        <w:t>:</w:t>
      </w:r>
    </w:p>
    <w:p>
      <w:pPr>
        <w:pStyle w:val="CodeA"/>
        <w:rPr/>
      </w:pPr>
      <w:r>
        <w:rPr/>
        <w:t>let mut s1 = String::from("foo");</w:t>
      </w:r>
    </w:p>
    <w:p>
      <w:pPr>
        <w:pStyle w:val="CodeB"/>
        <w:rPr/>
      </w:pPr>
      <w:r>
        <w:rPr/>
        <w:t>let s2 = String::from("bar");</w:t>
      </w:r>
    </w:p>
    <w:p>
      <w:pPr>
        <w:pStyle w:val="CodeC"/>
        <w:rPr/>
      </w:pPr>
      <w:r>
        <w:rPr/>
        <w:t>s1.push_str(&amp;s2);</w:t>
      </w:r>
    </w:p>
    <w:p>
      <w:pPr>
        <w:pStyle w:val="Body"/>
        <w:rPr/>
      </w:pPr>
      <w:r>
        <w:rPr>
          <w:rFonts w:eastAsia="Microsoft YaHei"/>
        </w:rPr>
        <w:t xml:space="preserve">The </w:t>
      </w:r>
      <w:r>
        <w:rPr>
          <w:rStyle w:val="Literal"/>
        </w:rPr>
        <w:t>push</w:t>
      </w:r>
      <w:r>
        <w:rPr>
          <w:rFonts w:eastAsia="Microsoft YaHei"/>
        </w:rPr>
        <w:t xml:space="preserve"> method is defined to </w:t>
      </w:r>
      <w:del w:id="45" w:author="Carol Nichols" w:date="2017-02-17T22:35:00Z">
        <w:r>
          <w:rPr>
            <w:rFonts w:eastAsia="Microsoft YaHei"/>
          </w:rPr>
          <w:delText>take</w:delText>
        </w:r>
      </w:del>
      <w:ins w:id="46" w:author="Carol Nichols" w:date="2017-02-17T22:35:00Z">
        <w:r>
          <w:rPr>
            <w:rFonts w:eastAsia="Microsoft YaHei"/>
          </w:rPr>
          <w:t>have</w:t>
        </w:r>
      </w:ins>
      <w:r>
        <w:rPr>
          <w:rFonts w:eastAsia="Microsoft YaHei"/>
        </w:rPr>
        <w:t xml:space="preserve"> a single character as a</w:t>
      </w:r>
      <w:del w:id="47" w:author="Carol Nichols" w:date="2017-02-17T22:35:00Z">
        <w:r>
          <w:rPr>
            <w:rFonts w:eastAsia="Microsoft YaHei"/>
          </w:rPr>
          <w:delText>n argument</w:delText>
        </w:r>
      </w:del>
      <w:ins w:id="48" w:author="Carol Nichols" w:date="2017-02-17T22:35:00Z">
        <w:r>
          <w:rPr>
            <w:rFonts w:eastAsia="Microsoft YaHei"/>
          </w:rPr>
          <w:t xml:space="preserve"> parameter</w:t>
        </w:r>
      </w:ins>
      <w:r>
        <w:rPr>
          <w:rFonts w:eastAsia="Microsoft YaHei"/>
        </w:rPr>
        <w:t xml:space="preserve"> and add it to the </w:t>
      </w:r>
      <w:r>
        <w:rPr>
          <w:rStyle w:val="Literal"/>
        </w:rPr>
        <w:t>String</w:t>
      </w:r>
      <w:r>
        <w:rPr>
          <w:rFonts w:eastAsia="Microsoft YaHei"/>
        </w:rPr>
        <w:t>:</w:t>
      </w:r>
    </w:p>
    <w:p>
      <w:pPr>
        <w:pStyle w:val="CodeA"/>
        <w:rPr/>
      </w:pPr>
      <w:r>
        <w:rPr/>
        <w:t>let mut s = String::from("lo");</w:t>
      </w:r>
    </w:p>
    <w:p>
      <w:pPr>
        <w:pStyle w:val="CodeC"/>
        <w:rPr/>
      </w:pPr>
      <w:r>
        <w:rPr/>
        <w:t>s.push('l');</w:t>
      </w:r>
    </w:p>
    <w:p>
      <w:pPr>
        <w:pStyle w:val="Body"/>
        <w:rPr>
          <w:rFonts w:eastAsia="Microsoft YaHei"/>
        </w:rPr>
      </w:pPr>
      <w:r>
        <w:rPr>
          <w:rFonts w:eastAsia="Microsoft YaHei"/>
        </w:rPr>
        <w:t xml:space="preserve">After this, </w:t>
      </w:r>
      <w:r>
        <w:rPr>
          <w:rStyle w:val="Literal"/>
        </w:rPr>
        <w:t>s</w:t>
      </w:r>
      <w:r>
        <w:rPr>
          <w:rFonts w:eastAsia="Microsoft YaHei"/>
        </w:rPr>
        <w:t xml:space="preserve"> will contain “lol”. </w:t>
      </w:r>
    </w:p>
    <w:p>
      <w:pPr>
        <w:pStyle w:val="HeadC"/>
        <w:rPr>
          <w:rFonts w:eastAsia="Microsoft YaHei"/>
          <w:sz w:val="24"/>
          <w:szCs w:val="24"/>
        </w:rPr>
      </w:pPr>
      <w:bookmarkStart w:id="12" w:name="concatenation-with-the-+-operator-or-the"/>
      <w:bookmarkEnd w:id="12"/>
      <w:r>
        <w:rPr>
          <w:rFonts w:eastAsia="Microsoft YaHei"/>
        </w:rPr>
        <w:t xml:space="preserve">Concatenation with the + Operator or the </w:t>
      </w:r>
      <w:r>
        <w:rPr>
          <w:rStyle w:val="Literal"/>
        </w:rPr>
        <w:t>format!</w:t>
      </w:r>
      <w:r>
        <w:rPr>
          <w:rFonts w:eastAsia="Microsoft YaHei"/>
        </w:rPr>
        <w:t xml:space="preserve"> Macro</w:t>
      </w:r>
    </w:p>
    <w:p>
      <w:pPr>
        <w:pStyle w:val="BodyFirst"/>
        <w:rPr>
          <w:rFonts w:eastAsia="Microsoft YaHei"/>
        </w:rPr>
      </w:pPr>
      <w:r>
        <w:rPr>
          <w:rFonts w:eastAsia="Microsoft YaHei"/>
        </w:rPr>
        <w:t xml:space="preserve">Often, we’ll want to combine two existing strings together. One way is to use the </w:t>
      </w:r>
      <w:r>
        <w:rPr>
          <w:rStyle w:val="Literal"/>
        </w:rPr>
        <w:t>+</w:t>
      </w:r>
      <w:r>
        <w:rPr>
          <w:rFonts w:eastAsia="Microsoft YaHei"/>
        </w:rPr>
        <w:t xml:space="preserve"> operator like this:</w:t>
      </w:r>
    </w:p>
    <w:p>
      <w:pPr>
        <w:pStyle w:val="CodeA"/>
        <w:rPr/>
      </w:pPr>
      <w:r>
        <w:rPr/>
        <w:t>let s1 = String::from("Hello, ");</w:t>
      </w:r>
    </w:p>
    <w:p>
      <w:pPr>
        <w:pStyle w:val="CodeB"/>
        <w:rPr/>
      </w:pPr>
      <w:r>
        <w:rPr/>
        <w:t>let s2 = String::from("world!");</w:t>
      </w:r>
    </w:p>
    <w:p>
      <w:pPr>
        <w:pStyle w:val="CodeC"/>
        <w:rPr/>
      </w:pPr>
      <w:r>
        <w:rPr/>
        <w:t>let s3 = s1 + &amp;s2; // Note that s1 has been moved here and can no longer be used</w:t>
      </w:r>
    </w:p>
    <w:p>
      <w:pPr>
        <w:pStyle w:val="Body"/>
        <w:rPr>
          <w:rFonts w:eastAsia="Microsoft YaHei"/>
        </w:rPr>
      </w:pPr>
      <w:r>
        <w:rPr>
          <w:rFonts w:eastAsia="Microsoft YaHei"/>
        </w:rPr>
        <w:t xml:space="preserve">After this code the String </w:t>
      </w:r>
      <w:r>
        <w:rPr>
          <w:rStyle w:val="Literal"/>
        </w:rPr>
        <w:t>s3</w:t>
      </w:r>
      <w:r>
        <w:rPr>
          <w:rFonts w:eastAsia="Microsoft YaHei"/>
        </w:rPr>
        <w:t xml:space="preserve"> will contain </w:t>
      </w:r>
      <w:r>
        <w:rPr>
          <w:rStyle w:val="Literal"/>
        </w:rPr>
        <w:t>Hello, world!</w:t>
      </w:r>
      <w:r>
        <w:rPr>
          <w:rFonts w:eastAsia="Microsoft YaHei"/>
        </w:rPr>
        <w:t xml:space="preserve">. The reason that </w:t>
      </w:r>
      <w:r>
        <w:rPr>
          <w:rStyle w:val="Literal"/>
        </w:rPr>
        <w:t>s1</w:t>
      </w:r>
      <w:r>
        <w:rPr>
          <w:rFonts w:eastAsia="Microsoft YaHei"/>
        </w:rPr>
        <w:t xml:space="preserve"> is no longer valid after the addition and the reason that we used a reference to </w:t>
      </w:r>
      <w:r>
        <w:rPr>
          <w:rStyle w:val="Literal"/>
        </w:rPr>
        <w:t>s2</w:t>
      </w:r>
      <w:r>
        <w:rPr>
          <w:rFonts w:eastAsia="Microsoft YaHei"/>
        </w:rPr>
        <w:t xml:space="preserve"> has to do with the signature of the method that gets called when we use the </w:t>
      </w:r>
      <w:r>
        <w:rPr>
          <w:rStyle w:val="Literal"/>
        </w:rPr>
        <w:t>+</w:t>
      </w:r>
      <w:r>
        <w:rPr>
          <w:rFonts w:eastAsia="Microsoft YaHei"/>
        </w:rPr>
        <w:t xml:space="preserve"> operator. The </w:t>
      </w:r>
      <w:r>
        <w:rPr>
          <w:rStyle w:val="Literal"/>
        </w:rPr>
        <w:t>+</w:t>
      </w:r>
      <w:r>
        <w:rPr>
          <w:rFonts w:eastAsia="Microsoft YaHei"/>
        </w:rPr>
        <w:t xml:space="preserve"> operator uses the </w:t>
      </w:r>
      <w:r>
        <w:rPr>
          <w:rStyle w:val="Literal"/>
        </w:rPr>
        <w:t>add</w:t>
      </w:r>
      <w:r>
        <w:rPr>
          <w:rFonts w:eastAsia="Microsoft YaHei"/>
        </w:rPr>
        <w:t xml:space="preserve"> method, whose signature looks something like this:</w:t>
      </w:r>
    </w:p>
    <w:p>
      <w:pPr>
        <w:pStyle w:val="CodeSingle"/>
        <w:rPr/>
      </w:pPr>
      <w:r>
        <w:rPr/>
        <w:t>fn add(self, s: &amp;str) -&gt; String {</w:t>
      </w:r>
    </w:p>
    <w:p>
      <w:pPr>
        <w:pStyle w:val="Body"/>
        <w:rPr/>
      </w:pPr>
      <w:r>
        <w:rPr>
          <w:rFonts w:eastAsia="Microsoft YaHei"/>
        </w:rPr>
        <w:t xml:space="preserve">This isn’t the exact signature that’s in the standard library; there </w:t>
      </w:r>
      <w:r>
        <w:rPr>
          <w:rStyle w:val="Literal"/>
        </w:rPr>
        <w:t>add</w:t>
      </w:r>
      <w:r>
        <w:rPr>
          <w:rFonts w:eastAsia="Microsoft YaHei"/>
        </w:rPr>
        <w:t xml:space="preserve"> is defined using generics. Here, we’re looking at the signature of </w:t>
      </w:r>
      <w:r>
        <w:rPr>
          <w:rStyle w:val="Literal"/>
        </w:rPr>
        <w:t>add</w:t>
      </w:r>
      <w:r>
        <w:rPr>
          <w:rFonts w:eastAsia="Microsoft YaHei"/>
        </w:rPr>
        <w:t xml:space="preserve"> with concrete types substituted for the generic ones, which is what happens when we call this method with </w:t>
      </w:r>
      <w:r>
        <w:rPr>
          <w:rStyle w:val="Literal"/>
        </w:rPr>
        <w:t>String</w:t>
      </w:r>
      <w:r>
        <w:rPr>
          <w:rFonts w:eastAsia="Microsoft YaHei"/>
        </w:rPr>
        <w:t xml:space="preserve"> values</w:t>
      </w:r>
      <w:ins w:id="49" w:author="Carol Nichols" w:date="2017-02-17T15:51:00Z">
        <w:r>
          <w:rPr>
            <w:rFonts w:eastAsia="Microsoft YaHei"/>
          </w:rPr>
          <w:t>. We'll be discussing generics in Chapter 10</w:t>
        </w:r>
      </w:ins>
      <w:r>
        <w:rPr>
          <w:rFonts w:eastAsia="Microsoft YaHei"/>
        </w:rPr>
        <w:t xml:space="preserve">. This signature gives us the clues we need to understand the tricky bits of the </w:t>
      </w:r>
      <w:r>
        <w:rPr>
          <w:rStyle w:val="Literal"/>
        </w:rPr>
        <w:t>+</w:t>
      </w:r>
      <w:r>
        <w:rPr>
          <w:rFonts w:eastAsia="Microsoft YaHei"/>
        </w:rPr>
        <w:t xml:space="preserve"> operator.</w:t>
      </w:r>
    </w:p>
    <w:p>
      <w:pPr>
        <w:pStyle w:val="Body"/>
        <w:rPr/>
      </w:pPr>
      <w:r>
        <w:rPr>
          <w:rFonts w:eastAsia="Microsoft YaHei"/>
        </w:rPr>
        <w:t xml:space="preserve">First of all, </w:t>
      </w:r>
      <w:r>
        <w:rPr>
          <w:rStyle w:val="Literal"/>
        </w:rPr>
        <w:t>s2</w:t>
      </w:r>
      <w:r>
        <w:rPr>
          <w:rFonts w:eastAsia="Microsoft YaHei"/>
        </w:rPr>
        <w:t xml:space="preserve"> has an </w:t>
      </w:r>
      <w:r>
        <w:rPr>
          <w:rStyle w:val="Literal"/>
        </w:rPr>
        <w:t>&amp;</w:t>
      </w:r>
      <w:r>
        <w:rPr>
          <w:rFonts w:eastAsia="Microsoft YaHei"/>
        </w:rPr>
        <w:t xml:space="preserve">, meaning that we are adding a </w:t>
      </w:r>
      <w:r>
        <w:rPr>
          <w:rStyle w:val="EmphasisItalic"/>
          <w:rFonts w:eastAsia="Microsoft YaHei"/>
        </w:rPr>
        <w:t>reference</w:t>
      </w:r>
      <w:r>
        <w:rPr>
          <w:rFonts w:eastAsia="Microsoft YaHei"/>
        </w:rPr>
        <w:t xml:space="preserve"> of the second string to the first string. This is because of the </w:t>
      </w:r>
      <w:r>
        <w:rPr>
          <w:rStyle w:val="Literal"/>
        </w:rPr>
        <w:t>s</w:t>
      </w:r>
      <w:r>
        <w:rPr>
          <w:rFonts w:eastAsia="Microsoft YaHei"/>
        </w:rPr>
        <w:t xml:space="preserve"> </w:t>
      </w:r>
      <w:del w:id="50" w:author="Carol Nichols" w:date="2017-02-17T22:36:00Z">
        <w:r>
          <w:rPr>
            <w:rFonts w:eastAsia="Microsoft YaHei"/>
          </w:rPr>
          <w:delText>argument</w:delText>
        </w:r>
      </w:del>
      <w:ins w:id="51" w:author="Carol Nichols" w:date="2017-02-17T22:36:00Z">
        <w:r>
          <w:rPr>
            <w:rFonts w:eastAsia="Microsoft YaHei"/>
          </w:rPr>
          <w:t>parameter</w:t>
        </w:r>
      </w:ins>
      <w:r>
        <w:rPr>
          <w:rFonts w:eastAsia="Microsoft YaHei"/>
        </w:rPr>
        <w:t xml:space="preserve"> in the </w:t>
      </w:r>
      <w:r>
        <w:rPr>
          <w:rStyle w:val="Literal"/>
        </w:rPr>
        <w:t>add</w:t>
      </w:r>
      <w:r>
        <w:rPr>
          <w:rFonts w:eastAsia="Microsoft YaHei"/>
        </w:rPr>
        <w:t xml:space="preserve"> function: we can only add a </w:t>
      </w:r>
      <w:r>
        <w:rPr>
          <w:rStyle w:val="Literal"/>
        </w:rPr>
        <w:t>&amp;str</w:t>
      </w:r>
      <w:r>
        <w:rPr>
          <w:rFonts w:eastAsia="Microsoft YaHei"/>
        </w:rPr>
        <w:t xml:space="preserve"> to a </w:t>
      </w:r>
      <w:r>
        <w:rPr>
          <w:rStyle w:val="Literal"/>
        </w:rPr>
        <w:t>String</w:t>
      </w:r>
      <w:r>
        <w:rPr>
          <w:rFonts w:eastAsia="Microsoft YaHei"/>
        </w:rPr>
        <w:t xml:space="preserve">, we can’t add two </w:t>
      </w:r>
      <w:r>
        <w:rPr>
          <w:rStyle w:val="Literal"/>
        </w:rPr>
        <w:t>String</w:t>
      </w:r>
      <w:del w:id="52" w:author="Carol Nichols" w:date="2017-02-17T15:51:00Z">
        <w:r>
          <w:rPr>
            <w:rStyle w:val="Literal"/>
            <w:rFonts w:eastAsia="Microsoft YaHei"/>
          </w:rPr>
          <w:delText>s</w:delText>
        </w:r>
      </w:del>
      <w:ins w:id="53" w:author="Carol Nichols" w:date="2017-02-17T15:51:00Z">
        <w:r>
          <w:rPr/>
          <w:t xml:space="preserve"> </w:t>
        </w:r>
      </w:ins>
      <w:ins w:id="54" w:author="Carol Nichols" w:date="2017-02-17T15:52:00Z">
        <w:r>
          <w:rPr/>
          <w:t>values</w:t>
        </w:r>
      </w:ins>
      <w:r>
        <w:rPr>
          <w:rFonts w:eastAsia="Microsoft YaHei"/>
        </w:rPr>
        <w:t xml:space="preserve"> together. Remember back in Chapter 4 when we talked about how </w:t>
      </w:r>
      <w:r>
        <w:rPr>
          <w:rStyle w:val="Literal"/>
        </w:rPr>
        <w:t>&amp;String</w:t>
      </w:r>
      <w:r>
        <w:rPr>
          <w:rFonts w:eastAsia="Microsoft YaHei"/>
        </w:rPr>
        <w:t xml:space="preserve"> will coerce to </w:t>
      </w:r>
      <w:r>
        <w:rPr>
          <w:rStyle w:val="Literal"/>
        </w:rPr>
        <w:t>&amp;str</w:t>
      </w:r>
      <w:r>
        <w:rPr>
          <w:rFonts w:eastAsia="Microsoft YaHei"/>
        </w:rPr>
        <w:t xml:space="preserve">: we write </w:t>
      </w:r>
      <w:r>
        <w:rPr>
          <w:rStyle w:val="Literal"/>
        </w:rPr>
        <w:t>&amp;s2</w:t>
      </w:r>
      <w:r>
        <w:rPr>
          <w:rFonts w:eastAsia="Microsoft YaHei"/>
        </w:rPr>
        <w:t xml:space="preserve"> so that the </w:t>
      </w:r>
      <w:r>
        <w:rPr>
          <w:rStyle w:val="Literal"/>
        </w:rPr>
        <w:t>String</w:t>
      </w:r>
      <w:r>
        <w:rPr>
          <w:rFonts w:eastAsia="Microsoft YaHei"/>
        </w:rPr>
        <w:t xml:space="preserve"> will coerce to the proper type, </w:t>
      </w:r>
      <w:r>
        <w:rPr>
          <w:rStyle w:val="Literal"/>
        </w:rPr>
        <w:t>&amp;str</w:t>
      </w:r>
      <w:r>
        <w:rPr>
          <w:rFonts w:eastAsia="Microsoft YaHei"/>
        </w:rPr>
        <w:t xml:space="preserve">. Because this method does not take ownership of the </w:t>
      </w:r>
      <w:del w:id="55" w:author="Carol Nichols" w:date="2017-02-17T22:36:00Z">
        <w:r>
          <w:rPr>
            <w:rFonts w:eastAsia="Microsoft YaHei"/>
          </w:rPr>
          <w:delText>argument</w:delText>
        </w:r>
      </w:del>
      <w:ins w:id="56" w:author="Carol Nichols" w:date="2017-02-17T22:36:00Z">
        <w:r>
          <w:rPr>
            <w:rFonts w:eastAsia="Microsoft YaHei"/>
          </w:rPr>
          <w:t>parameter</w:t>
        </w:r>
      </w:ins>
      <w:r>
        <w:rPr>
          <w:rFonts w:eastAsia="Microsoft YaHei"/>
        </w:rPr>
        <w:t xml:space="preserve">, </w:t>
      </w:r>
      <w:r>
        <w:rPr>
          <w:rStyle w:val="Literal"/>
        </w:rPr>
        <w:t>s2</w:t>
      </w:r>
      <w:r>
        <w:rPr>
          <w:rFonts w:eastAsia="Microsoft YaHei"/>
        </w:rPr>
        <w:t xml:space="preserve"> will still be valid after this operation.</w:t>
      </w:r>
    </w:p>
    <w:p>
      <w:pPr>
        <w:pStyle w:val="Body"/>
        <w:rPr>
          <w:rFonts w:eastAsia="Microsoft YaHei"/>
        </w:rPr>
      </w:pPr>
      <w:r>
        <w:rPr>
          <w:rFonts w:eastAsia="Microsoft YaHei"/>
        </w:rPr>
        <w:t xml:space="preserve">Second, we can see in the signature that </w:t>
      </w:r>
      <w:r>
        <w:rPr>
          <w:rStyle w:val="Literal"/>
        </w:rPr>
        <w:t>add</w:t>
      </w:r>
      <w:r>
        <w:rPr>
          <w:rFonts w:eastAsia="Microsoft YaHei"/>
        </w:rPr>
        <w:t xml:space="preserve"> takes ownership of </w:t>
      </w:r>
      <w:r>
        <w:rPr>
          <w:rStyle w:val="Literal"/>
        </w:rPr>
        <w:t>self</w:t>
      </w:r>
      <w:r>
        <w:rPr>
          <w:rFonts w:eastAsia="Microsoft YaHei"/>
        </w:rPr>
        <w:t xml:space="preserve">, because </w:t>
      </w:r>
      <w:r>
        <w:rPr>
          <w:rStyle w:val="Literal"/>
        </w:rPr>
        <w:t>self</w:t>
      </w:r>
      <w:r>
        <w:rPr>
          <w:rFonts w:eastAsia="Microsoft YaHei"/>
        </w:rPr>
        <w:t xml:space="preserve"> does </w:t>
      </w:r>
      <w:r>
        <w:rPr>
          <w:rStyle w:val="EmphasisItalic"/>
          <w:rFonts w:eastAsia="Microsoft YaHei"/>
        </w:rPr>
        <w:t>not</w:t>
      </w:r>
      <w:r>
        <w:rPr>
          <w:rFonts w:eastAsia="Microsoft YaHei"/>
        </w:rPr>
        <w:t xml:space="preserve"> have an </w:t>
      </w:r>
      <w:r>
        <w:rPr>
          <w:rStyle w:val="Literal"/>
        </w:rPr>
        <w:t>&amp;</w:t>
      </w:r>
      <w:r>
        <w:rPr>
          <w:rFonts w:eastAsia="Microsoft YaHei"/>
        </w:rPr>
        <w:t xml:space="preserve">. This means </w:t>
      </w:r>
      <w:r>
        <w:rPr>
          <w:rStyle w:val="Literal"/>
        </w:rPr>
        <w:t>s1</w:t>
      </w:r>
      <w:r>
        <w:rPr>
          <w:rFonts w:eastAsia="Microsoft YaHei"/>
        </w:rPr>
        <w:t xml:space="preserve"> in the above example will be moved into the </w:t>
      </w:r>
      <w:r>
        <w:rPr>
          <w:rStyle w:val="Literal"/>
        </w:rPr>
        <w:t>add</w:t>
      </w:r>
      <w:r>
        <w:rPr>
          <w:rFonts w:eastAsia="Microsoft YaHei"/>
        </w:rPr>
        <w:t xml:space="preserve"> call and no longer be valid after that. So while </w:t>
      </w:r>
      <w:r>
        <w:rPr>
          <w:rStyle w:val="Literal"/>
        </w:rPr>
        <w:t>let s3 = s1 + &amp;s2;</w:t>
      </w:r>
      <w:r>
        <w:rPr>
          <w:rFonts w:eastAsia="Microsoft YaHei"/>
        </w:rPr>
        <w:t xml:space="preserve"> looks like it will copy both strings and create a new one, this statement actually takes ownership of </w:t>
      </w:r>
      <w:r>
        <w:rPr>
          <w:rStyle w:val="Literal"/>
        </w:rPr>
        <w:t>s1</w:t>
      </w:r>
      <w:r>
        <w:rPr>
          <w:rFonts w:eastAsia="Microsoft YaHei"/>
        </w:rPr>
        <w:t>, appends a copy of</w:t>
      </w:r>
      <w:ins w:id="57" w:author="Carol Nichols" w:date="2017-02-19T13:18:00Z">
        <w:r>
          <w:rPr>
            <w:rFonts w:eastAsia="Microsoft YaHei"/>
          </w:rPr>
          <w:t xml:space="preserve"> the contents of</w:t>
        </w:r>
      </w:ins>
      <w:r>
        <w:rPr>
          <w:rFonts w:eastAsia="Microsoft YaHei"/>
        </w:rPr>
        <w:t xml:space="preserve"> </w:t>
      </w:r>
      <w:r>
        <w:rPr>
          <w:rStyle w:val="Literal"/>
        </w:rPr>
        <w:t>s2</w:t>
      </w:r>
      <w:del w:id="58" w:author="Carol Nichols" w:date="2017-02-19T13:18:00Z">
        <w:r>
          <w:rPr>
            <w:rStyle w:val="Literal"/>
          </w:rPr>
          <w:delText>’</w:delText>
        </w:r>
      </w:del>
      <w:del w:id="59" w:author="Carol Nichols" w:date="2017-02-19T13:18:00Z">
        <w:r>
          <w:rPr>
            <w:rStyle w:val="Literal"/>
            <w:rFonts w:eastAsia="Microsoft YaHei"/>
          </w:rPr>
          <w:delText>s contents</w:delText>
        </w:r>
      </w:del>
      <w:r>
        <w:rPr>
          <w:rFonts w:eastAsia="Microsoft YaHei"/>
        </w:rPr>
        <w:t>, then returns ownership of the result. In other words, it looks like it’s making a lot of copies, but isn’t: the implementation is more efficient than copying.</w:t>
      </w:r>
    </w:p>
    <w:p>
      <w:pPr>
        <w:pStyle w:val="Body"/>
        <w:rPr>
          <w:rFonts w:eastAsia="Microsoft YaHei"/>
        </w:rPr>
      </w:pPr>
      <w:r>
        <w:rPr>
          <w:rFonts w:eastAsia="Microsoft YaHei"/>
        </w:rPr>
        <w:t xml:space="preserve">If we need to concatenate multiple strings, the behavior of </w:t>
      </w:r>
      <w:r>
        <w:rPr>
          <w:rStyle w:val="Literal"/>
        </w:rPr>
        <w:t>+</w:t>
      </w:r>
      <w:r>
        <w:rPr>
          <w:rFonts w:eastAsia="Microsoft YaHei"/>
        </w:rPr>
        <w:t xml:space="preserve"> gets unwieldy:</w:t>
      </w:r>
    </w:p>
    <w:p>
      <w:pPr>
        <w:pStyle w:val="CodeA"/>
        <w:rPr/>
      </w:pPr>
      <w:r>
        <w:rPr/>
        <w:t>let s1 = String::from("tic");</w:t>
      </w:r>
    </w:p>
    <w:p>
      <w:pPr>
        <w:pStyle w:val="CodeB"/>
        <w:rPr/>
      </w:pPr>
      <w:r>
        <w:rPr/>
        <w:t>let s2 = String::from("tac");</w:t>
      </w:r>
    </w:p>
    <w:p>
      <w:pPr>
        <w:pStyle w:val="CodeB"/>
        <w:rPr/>
      </w:pPr>
      <w:r>
        <w:rPr/>
        <w:t>let s3 = String::from("toe");</w:t>
      </w:r>
    </w:p>
    <w:p>
      <w:pPr>
        <w:pStyle w:val="CodeB"/>
        <w:rPr/>
      </w:pPr>
      <w:r>
        <w:rPr/>
      </w:r>
    </w:p>
    <w:p>
      <w:pPr>
        <w:pStyle w:val="CodeC"/>
        <w:rPr/>
      </w:pPr>
      <w:r>
        <w:rPr/>
        <w:t>let s = s1 + "-" + &amp;s2 + "-" + &amp;s3;</w:t>
      </w:r>
    </w:p>
    <w:p>
      <w:pPr>
        <w:pStyle w:val="Body"/>
        <w:rPr>
          <w:rFonts w:eastAsia="Microsoft YaHei"/>
        </w:rPr>
      </w:pPr>
      <w:r>
        <w:rPr>
          <w:rStyle w:val="Literal"/>
        </w:rPr>
        <w:t>s</w:t>
      </w:r>
      <w:r>
        <w:rPr>
          <w:rFonts w:eastAsia="Microsoft YaHei"/>
        </w:rPr>
        <w:t xml:space="preserve"> will be “tic-tac-toe” at this point. With all of the </w:t>
      </w:r>
      <w:r>
        <w:rPr>
          <w:rStyle w:val="Literal"/>
        </w:rPr>
        <w:t>+</w:t>
      </w:r>
      <w:r>
        <w:rPr>
          <w:rFonts w:eastAsia="Microsoft YaHei"/>
        </w:rPr>
        <w:t xml:space="preserve"> and </w:t>
      </w:r>
      <w:r>
        <w:rPr>
          <w:rStyle w:val="Literal"/>
        </w:rPr>
        <w:t xml:space="preserve">" </w:t>
      </w:r>
      <w:r>
        <w:rPr>
          <w:rFonts w:eastAsia="Microsoft YaHei"/>
        </w:rPr>
        <w:t xml:space="preserve">characters, it gets hard to see what’s going on. For more complicated string combining, we can use the </w:t>
      </w:r>
      <w:r>
        <w:rPr>
          <w:rStyle w:val="Literal"/>
        </w:rPr>
        <w:t>format!</w:t>
      </w:r>
      <w:r>
        <w:rPr>
          <w:rFonts w:eastAsia="Microsoft YaHei"/>
        </w:rPr>
        <w:t xml:space="preserve"> macro:</w:t>
      </w:r>
    </w:p>
    <w:p>
      <w:pPr>
        <w:pStyle w:val="CodeA"/>
        <w:rPr/>
      </w:pPr>
      <w:r>
        <w:rPr/>
        <w:t>let s1 = String::from("tic");</w:t>
      </w:r>
    </w:p>
    <w:p>
      <w:pPr>
        <w:pStyle w:val="CodeB"/>
        <w:rPr/>
      </w:pPr>
      <w:r>
        <w:rPr/>
        <w:t>let s2 = String::from("tac");</w:t>
      </w:r>
    </w:p>
    <w:p>
      <w:pPr>
        <w:pStyle w:val="CodeB"/>
        <w:rPr/>
      </w:pPr>
      <w:r>
        <w:rPr/>
        <w:t>let s3 = String::from("toe");</w:t>
      </w:r>
    </w:p>
    <w:p>
      <w:pPr>
        <w:pStyle w:val="CodeB"/>
        <w:rPr/>
      </w:pPr>
      <w:r>
        <w:rPr/>
      </w:r>
    </w:p>
    <w:p>
      <w:pPr>
        <w:pStyle w:val="CodeC"/>
        <w:rPr/>
      </w:pPr>
      <w:r>
        <w:rPr/>
        <w:t>let s = format!("{}-{}-{}", s1, s2, s3);</w:t>
      </w:r>
    </w:p>
    <w:p>
      <w:pPr>
        <w:pStyle w:val="Body"/>
        <w:rPr/>
      </w:pPr>
      <w:r>
        <w:rPr>
          <w:rFonts w:eastAsia="Microsoft YaHei"/>
        </w:rPr>
        <w:t xml:space="preserve">This code will also set </w:t>
      </w:r>
      <w:r>
        <w:rPr>
          <w:rStyle w:val="Literal"/>
        </w:rPr>
        <w:t>s</w:t>
      </w:r>
      <w:r>
        <w:rPr>
          <w:rFonts w:eastAsia="Microsoft YaHei"/>
        </w:rPr>
        <w:t xml:space="preserve"> to “tic-tac-toe”. The </w:t>
      </w:r>
      <w:r>
        <w:rPr>
          <w:rStyle w:val="Literal"/>
        </w:rPr>
        <w:t>format!</w:t>
      </w:r>
      <w:r>
        <w:rPr>
          <w:rFonts w:eastAsia="Microsoft YaHei"/>
        </w:rPr>
        <w:t xml:space="preserve"> macro works in the same way as </w:t>
      </w:r>
      <w:r>
        <w:rPr>
          <w:rStyle w:val="Literal"/>
        </w:rPr>
        <w:t>println!</w:t>
      </w:r>
      <w:r>
        <w:rPr>
          <w:rFonts w:eastAsia="Microsoft YaHei"/>
        </w:rPr>
        <w:t xml:space="preserve">, but instead of printing the output to the screen, it returns a </w:t>
      </w:r>
      <w:r>
        <w:rPr>
          <w:rStyle w:val="Literal"/>
        </w:rPr>
        <w:t>String</w:t>
      </w:r>
      <w:r>
        <w:rPr>
          <w:rFonts w:eastAsia="Microsoft YaHei"/>
        </w:rPr>
        <w:t xml:space="preserve"> with the contents. This version is much easier to read, and also does not take ownership of any of its </w:t>
      </w:r>
      <w:del w:id="60" w:author="Carol Nichols" w:date="2017-02-17T22:37:00Z">
        <w:r>
          <w:rPr>
            <w:rFonts w:eastAsia="Microsoft YaHei"/>
          </w:rPr>
          <w:delText>arguments</w:delText>
        </w:r>
      </w:del>
      <w:ins w:id="61" w:author="Carol Nichols" w:date="2017-02-17T22:37:00Z">
        <w:r>
          <w:rPr>
            <w:rFonts w:eastAsia="Microsoft YaHei"/>
          </w:rPr>
          <w:t>parameters</w:t>
        </w:r>
      </w:ins>
      <w:r>
        <w:rPr>
          <w:rFonts w:eastAsia="Microsoft YaHei"/>
        </w:rPr>
        <w:t>.</w:t>
      </w:r>
    </w:p>
    <w:p>
      <w:pPr>
        <w:pStyle w:val="HeadB"/>
        <w:rPr/>
      </w:pPr>
      <w:bookmarkStart w:id="13" w:name="indexing-into-strings"/>
      <w:bookmarkEnd w:id="13"/>
      <w:r>
        <w:rPr/>
        <w:t>Indexing into Strings</w:t>
      </w:r>
    </w:p>
    <w:p>
      <w:pPr>
        <w:pStyle w:val="BodyFirst"/>
        <w:rPr>
          <w:rFonts w:eastAsia="Microsoft YaHei"/>
        </w:rPr>
      </w:pPr>
      <w:r>
        <w:rPr>
          <w:rFonts w:eastAsia="Microsoft YaHei"/>
        </w:rPr>
        <w:t xml:space="preserve">In many other languages, accessing individual characters in a string by referencing them by index is a valid and common operation. In Rust, however, if we try to access parts of a </w:t>
      </w:r>
      <w:r>
        <w:rPr>
          <w:rStyle w:val="Literal"/>
        </w:rPr>
        <w:t>String</w:t>
      </w:r>
      <w:r>
        <w:rPr>
          <w:rFonts w:eastAsia="Microsoft YaHei"/>
        </w:rPr>
        <w:t xml:space="preserve"> using indexing syntax, we’ll get an error. That is, this code:</w:t>
      </w:r>
    </w:p>
    <w:p>
      <w:pPr>
        <w:pStyle w:val="CodeA"/>
        <w:rPr/>
      </w:pPr>
      <w:r>
        <w:rPr/>
        <w:t>let s1 = String::from("hello");</w:t>
      </w:r>
    </w:p>
    <w:p>
      <w:pPr>
        <w:pStyle w:val="CodeC"/>
        <w:rPr/>
      </w:pPr>
      <w:r>
        <w:rPr/>
        <w:t>let h = s1[0];</w:t>
      </w:r>
    </w:p>
    <w:p>
      <w:pPr>
        <w:pStyle w:val="Body"/>
        <w:rPr>
          <w:rFonts w:eastAsia="Microsoft YaHei"/>
        </w:rPr>
      </w:pPr>
      <w:r>
        <w:rPr>
          <w:rFonts w:eastAsia="Microsoft YaHei"/>
        </w:rPr>
        <w:t>will result in this error:</w:t>
      </w:r>
    </w:p>
    <w:p>
      <w:pPr>
        <w:pStyle w:val="CodeA"/>
        <w:rPr/>
      </w:pPr>
      <w:r>
        <w:rPr/>
        <w:t>error: the trait bound `std::string::String: std::ops::Index&lt;_&gt;` is not</w:t>
      </w:r>
    </w:p>
    <w:p>
      <w:pPr>
        <w:pStyle w:val="CodeB"/>
        <w:rPr/>
      </w:pPr>
      <w:r>
        <w:rPr/>
        <w:t>satisfied [--explain E0277]</w:t>
      </w:r>
    </w:p>
    <w:p>
      <w:pPr>
        <w:pStyle w:val="CodeB"/>
        <w:rPr/>
      </w:pPr>
      <w:r>
        <w:rPr/>
        <w:t xml:space="preserve">  </w:t>
      </w:r>
      <w:r>
        <w:rPr/>
        <w:t>|&gt;</w:t>
      </w:r>
    </w:p>
    <w:p>
      <w:pPr>
        <w:pStyle w:val="CodeB"/>
        <w:rPr/>
      </w:pPr>
      <w:r>
        <w:rPr/>
        <w:t xml:space="preserve">  </w:t>
      </w:r>
      <w:r>
        <w:rPr/>
        <w:t>|&gt;     let h = s1[0];</w:t>
      </w:r>
    </w:p>
    <w:p>
      <w:pPr>
        <w:pStyle w:val="CodeB"/>
        <w:rPr/>
      </w:pPr>
      <w:r>
        <w:rPr/>
        <w:t xml:space="preserve">  </w:t>
      </w:r>
      <w:r>
        <w:rPr/>
        <w:t>|&gt;             ^^^^^</w:t>
      </w:r>
    </w:p>
    <w:p>
      <w:pPr>
        <w:pStyle w:val="CodeC"/>
        <w:rPr/>
      </w:pPr>
      <w:r>
        <w:rPr/>
        <w:t>note: the type `std::string::String` cannot be indexed by `_`</w:t>
      </w:r>
    </w:p>
    <w:p>
      <w:pPr>
        <w:pStyle w:val="Body"/>
        <w:rPr>
          <w:rFonts w:eastAsia="Microsoft YaHei"/>
        </w:rPr>
      </w:pPr>
      <w:r>
        <w:rPr>
          <w:rFonts w:eastAsia="Microsoft YaHei"/>
        </w:rPr>
        <w:t>The error and the note tell the story: Rust strings don’t support indexing. So the follow-up question is, why not? In order to answer that, we have to talk a bit about how Rust stores strings in memory.</w:t>
      </w:r>
    </w:p>
    <w:p>
      <w:pPr>
        <w:pStyle w:val="HeadC"/>
        <w:rPr>
          <w:rFonts w:eastAsia="Microsoft YaHei"/>
          <w:sz w:val="24"/>
          <w:szCs w:val="24"/>
        </w:rPr>
      </w:pPr>
      <w:bookmarkStart w:id="14" w:name="internal-representation"/>
      <w:bookmarkEnd w:id="14"/>
      <w:r>
        <w:rPr>
          <w:rFonts w:eastAsia="Microsoft YaHei"/>
        </w:rPr>
        <w:t>Internal Representation</w:t>
      </w:r>
    </w:p>
    <w:p>
      <w:pPr>
        <w:pStyle w:val="BodyFirst"/>
        <w:rPr>
          <w:rFonts w:eastAsia="Microsoft YaHei"/>
        </w:rPr>
      </w:pPr>
      <w:r>
        <w:rPr>
          <w:rFonts w:eastAsia="Microsoft YaHei"/>
        </w:rPr>
        <w:t xml:space="preserve">A </w:t>
      </w:r>
      <w:r>
        <w:rPr>
          <w:rStyle w:val="Literal"/>
        </w:rPr>
        <w:t>String</w:t>
      </w:r>
      <w:r>
        <w:rPr>
          <w:rFonts w:eastAsia="Microsoft YaHei"/>
        </w:rPr>
        <w:t xml:space="preserve"> is a wrapper over a </w:t>
      </w:r>
      <w:r>
        <w:rPr>
          <w:rStyle w:val="Literal"/>
        </w:rPr>
        <w:t>Vec&lt;u8&gt;</w:t>
      </w:r>
      <w:r>
        <w:rPr>
          <w:rFonts w:eastAsia="Microsoft YaHei"/>
        </w:rPr>
        <w:t>. Let’s take a look at some of our properly-encoded UTF-8 example strings from before. First, this one:</w:t>
      </w:r>
    </w:p>
    <w:p>
      <w:pPr>
        <w:pStyle w:val="CodeSingle"/>
        <w:rPr/>
      </w:pPr>
      <w:r>
        <w:rPr/>
        <w:t xml:space="preserve">let len = </w:t>
      </w:r>
      <w:ins w:id="62" w:author="Carol Nichols" w:date="2017-02-17T22:37:00Z">
        <w:r>
          <w:rPr/>
          <w:t>String::from(</w:t>
        </w:r>
      </w:ins>
      <w:r>
        <w:rPr/>
        <w:t>"Hola"</w:t>
      </w:r>
      <w:ins w:id="63" w:author="Carol Nichols" w:date="2017-02-17T22:37:00Z">
        <w:r>
          <w:rPr/>
          <w:t>)</w:t>
        </w:r>
      </w:ins>
      <w:r>
        <w:rPr/>
        <w:t>.len();</w:t>
      </w:r>
    </w:p>
    <w:p>
      <w:pPr>
        <w:pStyle w:val="Body"/>
        <w:rPr>
          <w:rFonts w:eastAsia="Microsoft YaHei"/>
        </w:rPr>
      </w:pPr>
      <w:r>
        <w:rPr>
          <w:rFonts w:eastAsia="Microsoft YaHei"/>
        </w:rPr>
        <w:t xml:space="preserve">In this case, </w:t>
      </w:r>
      <w:r>
        <w:rPr>
          <w:rStyle w:val="Literal"/>
        </w:rPr>
        <w:t>len</w:t>
      </w:r>
      <w:r>
        <w:rPr>
          <w:rFonts w:eastAsia="Microsoft YaHei"/>
        </w:rPr>
        <w:t xml:space="preserve"> will be four, which means the </w:t>
      </w:r>
      <w:r>
        <w:rPr>
          <w:rStyle w:val="Literal"/>
        </w:rPr>
        <w:t>Vec</w:t>
      </w:r>
      <w:r>
        <w:rPr>
          <w:rFonts w:eastAsia="Microsoft YaHei"/>
        </w:rPr>
        <w:t xml:space="preserve"> storing the string “Hola” is four bytes long: each of these letters takes one byte when encoded in UTF-8. What about this example, though?</w:t>
      </w:r>
    </w:p>
    <w:p>
      <w:pPr>
        <w:pStyle w:val="CodeSingle"/>
        <w:rPr/>
      </w:pPr>
      <w:r>
        <w:rPr/>
        <w:t xml:space="preserve">let len = </w:t>
      </w:r>
      <w:ins w:id="64" w:author="Carol Nichols" w:date="2017-02-17T22:37:00Z">
        <w:r>
          <w:rPr/>
          <w:t>String::from(</w:t>
        </w:r>
      </w:ins>
      <w:r>
        <w:rPr/>
        <w:t>"</w:t>
      </w:r>
      <w:r>
        <w:rPr>
          <w:rFonts w:cs="Courier New" w:ascii="Courier New" w:hAnsi="Courier New"/>
        </w:rPr>
        <w:t>Здравствуйте</w:t>
      </w:r>
      <w:r>
        <w:rPr/>
        <w:t>"</w:t>
      </w:r>
      <w:ins w:id="65" w:author="Carol Nichols" w:date="2017-02-17T22:37:00Z">
        <w:r>
          <w:rPr/>
          <w:t>)</w:t>
        </w:r>
      </w:ins>
      <w:r>
        <w:rPr/>
        <w:t>.len();</w:t>
      </w:r>
    </w:p>
    <w:p>
      <w:pPr>
        <w:pStyle w:val="Body"/>
        <w:rPr/>
      </w:pPr>
      <w:r>
        <w:rPr>
          <w:rFonts w:eastAsia="Microsoft YaHei"/>
        </w:rPr>
        <w:t xml:space="preserve">A person asked how long the string is might say 12. However, Rust’s answer is 24. This is the number of bytes that it takes to encode “Здравствуйте” in UTF-8, since each </w:t>
      </w:r>
      <w:del w:id="66" w:author="Carol Nichols" w:date="2017-02-17T15:54:00Z">
        <w:r>
          <w:rPr>
            <w:rFonts w:eastAsia="Microsoft YaHei"/>
          </w:rPr>
          <w:delText>character</w:delText>
        </w:r>
      </w:del>
      <w:ins w:id="67" w:author="Carol Nichols" w:date="2017-02-17T15:54:00Z">
        <w:r>
          <w:rPr>
            <w:rFonts w:eastAsia="Microsoft YaHei"/>
          </w:rPr>
          <w:t>Unicode scalar value</w:t>
        </w:r>
      </w:ins>
      <w:r>
        <w:rPr>
          <w:rFonts w:eastAsia="Microsoft YaHei"/>
        </w:rPr>
        <w:t xml:space="preserve"> takes two bytes of storage. Therefore, an index into the string’s bytes will not always correlate to a valid </w:t>
      </w:r>
      <w:del w:id="68" w:author="Carol Nichols" w:date="2017-02-17T15:54:00Z">
        <w:r>
          <w:rPr>
            <w:rFonts w:eastAsia="Microsoft YaHei"/>
          </w:rPr>
          <w:delText>character</w:delText>
        </w:r>
      </w:del>
      <w:ins w:id="69" w:author="Carol Nichols" w:date="2017-02-17T15:54:00Z">
        <w:r>
          <w:rPr>
            <w:rFonts w:eastAsia="Microsoft YaHei"/>
          </w:rPr>
          <w:t>Unicode scalar value</w:t>
        </w:r>
      </w:ins>
      <w:r>
        <w:rPr>
          <w:rFonts w:eastAsia="Microsoft YaHei"/>
        </w:rPr>
        <w:t>.</w:t>
      </w:r>
    </w:p>
    <w:p>
      <w:pPr>
        <w:pStyle w:val="Body"/>
        <w:rPr>
          <w:rFonts w:eastAsia="Microsoft YaHei"/>
        </w:rPr>
      </w:pPr>
      <w:r>
        <w:rPr>
          <w:rFonts w:eastAsia="Microsoft YaHei"/>
        </w:rPr>
        <w:t xml:space="preserve">To demonstrate, consider this invalid Rust code: </w:t>
      </w:r>
    </w:p>
    <w:p>
      <w:pPr>
        <w:pStyle w:val="CodeA"/>
        <w:rPr>
          <w:rStyle w:val="Literal"/>
          <w:color w:val="00000A"/>
        </w:rPr>
      </w:pPr>
      <w:r>
        <w:rPr/>
        <w:t>let hello = "</w:t>
      </w:r>
      <w:r>
        <w:rPr>
          <w:rFonts w:cs="Courier New" w:ascii="Courier New" w:hAnsi="Courier New"/>
        </w:rPr>
        <w:t>Здравствуйте</w:t>
      </w:r>
      <w:r>
        <w:rPr/>
        <w:t>";</w:t>
      </w:r>
    </w:p>
    <w:p>
      <w:pPr>
        <w:pStyle w:val="CodeC"/>
        <w:rPr/>
      </w:pPr>
      <w:r>
        <w:rPr/>
        <w:t>let answer = &amp;hello[0];</w:t>
      </w:r>
    </w:p>
    <w:p>
      <w:pPr>
        <w:pStyle w:val="Body"/>
        <w:rPr/>
      </w:pPr>
      <w:r>
        <w:rPr>
          <w:rFonts w:eastAsia="Microsoft YaHei"/>
        </w:rPr>
        <w:t xml:space="preserve">What should the value of </w:t>
      </w:r>
      <w:r>
        <w:rPr>
          <w:rStyle w:val="Literal"/>
        </w:rPr>
        <w:t>answer</w:t>
      </w:r>
      <w:r>
        <w:rPr>
          <w:rFonts w:eastAsia="Microsoft YaHei"/>
        </w:rPr>
        <w:t xml:space="preserve"> be? Should it be </w:t>
      </w:r>
      <w:r>
        <w:rPr>
          <w:rStyle w:val="Literal"/>
          <w:rFonts w:cs="Courier New" w:ascii="Courier New" w:hAnsi="Courier New"/>
        </w:rPr>
        <w:t>З</w:t>
      </w:r>
      <w:r>
        <w:rPr>
          <w:rFonts w:eastAsia="Microsoft YaHei"/>
        </w:rPr>
        <w:t xml:space="preserve">, the first letter? When encoded in UTF-8, the first byte of </w:t>
      </w:r>
      <w:r>
        <w:rPr>
          <w:rStyle w:val="Literal"/>
          <w:rFonts w:cs="Courier New" w:ascii="Courier New" w:hAnsi="Courier New"/>
        </w:rPr>
        <w:t>З</w:t>
      </w:r>
      <w:r>
        <w:rPr>
          <w:rFonts w:eastAsia="Microsoft YaHei"/>
        </w:rPr>
        <w:t xml:space="preserve"> is </w:t>
      </w:r>
      <w:r>
        <w:rPr>
          <w:rStyle w:val="Literal"/>
        </w:rPr>
        <w:t>208</w:t>
      </w:r>
      <w:r>
        <w:rPr>
          <w:rFonts w:eastAsia="Microsoft YaHei"/>
        </w:rPr>
        <w:t xml:space="preserve">, and the second is </w:t>
      </w:r>
      <w:r>
        <w:rPr>
          <w:rStyle w:val="Literal"/>
        </w:rPr>
        <w:t>151</w:t>
      </w:r>
      <w:r>
        <w:rPr>
          <w:rFonts w:eastAsia="Microsoft YaHei"/>
        </w:rPr>
        <w:t xml:space="preserve">, so </w:t>
      </w:r>
      <w:r>
        <w:rPr>
          <w:rStyle w:val="Literal"/>
        </w:rPr>
        <w:t>answer</w:t>
      </w:r>
      <w:r>
        <w:rPr>
          <w:rFonts w:eastAsia="Microsoft YaHei"/>
        </w:rPr>
        <w:t xml:space="preserve"> should in fact be </w:t>
      </w:r>
      <w:r>
        <w:rPr>
          <w:rStyle w:val="Literal"/>
        </w:rPr>
        <w:t>208</w:t>
      </w:r>
      <w:r>
        <w:rPr>
          <w:rFonts w:eastAsia="Microsoft YaHei"/>
        </w:rPr>
        <w:t xml:space="preserve">, but </w:t>
      </w:r>
      <w:r>
        <w:rPr>
          <w:rStyle w:val="Literal"/>
        </w:rPr>
        <w:t>208</w:t>
      </w:r>
      <w:r>
        <w:rPr>
          <w:rFonts w:eastAsia="Microsoft YaHei"/>
        </w:rPr>
        <w:t xml:space="preserve"> is not a valid character on its own. Returning </w:t>
      </w:r>
      <w:r>
        <w:rPr>
          <w:rStyle w:val="Literal"/>
        </w:rPr>
        <w:t>208</w:t>
      </w:r>
      <w:r>
        <w:rPr>
          <w:rFonts w:eastAsia="Microsoft YaHei"/>
        </w:rPr>
        <w:t xml:space="preserve"> is likely not what a person would want if they asked for the first letter of this string, but that’s the only data that Rust has at byte index 0. Returning the byte value is probably not what people want, even with only </w:t>
      </w:r>
      <w:del w:id="70" w:author="Carol Nichols" w:date="2017-02-17T22:37:00Z">
        <w:r>
          <w:rPr>
            <w:rFonts w:eastAsia="Microsoft YaHei"/>
          </w:rPr>
          <w:delText>l</w:delText>
        </w:r>
      </w:del>
      <w:ins w:id="71" w:author="Carol Nichols" w:date="2017-02-17T22:37:00Z">
        <w:r>
          <w:rPr>
            <w:rFonts w:eastAsia="Microsoft YaHei"/>
          </w:rPr>
          <w:t>L</w:t>
        </w:r>
      </w:ins>
      <w:r>
        <w:rPr>
          <w:rFonts w:eastAsia="Microsoft YaHei"/>
        </w:rPr>
        <w:t xml:space="preserve">atin letters: </w:t>
      </w:r>
      <w:r>
        <w:rPr>
          <w:rStyle w:val="Literal"/>
        </w:rPr>
        <w:t>&amp;"hello"[0]</w:t>
      </w:r>
      <w:r>
        <w:rPr>
          <w:rFonts w:eastAsia="Microsoft YaHei"/>
        </w:rPr>
        <w:t xml:space="preserve"> would return </w:t>
      </w:r>
      <w:r>
        <w:rPr>
          <w:rStyle w:val="Literal"/>
        </w:rPr>
        <w:t>104</w:t>
      </w:r>
      <w:r>
        <w:rPr>
          <w:rFonts w:eastAsia="Microsoft YaHei"/>
        </w:rPr>
        <w:t xml:space="preserve">, not </w:t>
      </w:r>
      <w:r>
        <w:rPr>
          <w:rStyle w:val="Literal"/>
        </w:rPr>
        <w:t>h</w:t>
      </w:r>
      <w:r>
        <w:rPr>
          <w:rFonts w:eastAsia="Microsoft YaHei"/>
        </w:rPr>
        <w:t>. To avoid returning an unexpected value and causing bugs that might not be discovered immediately, Rust chooses to not compile this code at all and prevent misunderstandings earlier.</w:t>
      </w:r>
    </w:p>
    <w:p>
      <w:pPr>
        <w:pStyle w:val="HeadC"/>
        <w:rPr>
          <w:rFonts w:eastAsia="Microsoft YaHei"/>
          <w:sz w:val="24"/>
          <w:szCs w:val="24"/>
        </w:rPr>
      </w:pPr>
      <w:bookmarkStart w:id="15" w:name="bytes-and-scalar-values-and-grapheme-clu"/>
      <w:bookmarkEnd w:id="15"/>
      <w:r>
        <w:rPr>
          <w:rFonts w:eastAsia="Microsoft YaHei"/>
        </w:rPr>
        <w:t>Bytes and Scalar Values and Grapheme Clusters! Oh my!</w:t>
      </w:r>
    </w:p>
    <w:p>
      <w:pPr>
        <w:pStyle w:val="BodyFirst"/>
        <w:rPr/>
      </w:pPr>
      <w:r>
        <w:rPr>
          <w:rFonts w:eastAsia="Microsoft YaHei"/>
        </w:rPr>
        <w:t xml:space="preserve">This leads to another point about UTF-8: there are really three relevant ways to look at strings, from Rust’s perspective: as bytes, scalar values, and grapheme clusters (the closest thing to what people would call </w:t>
      </w:r>
      <w:del w:id="72" w:author="Carol Nichols" w:date="2017-02-17T15:26:00Z">
        <w:r>
          <w:rPr>
            <w:rFonts w:eastAsia="Microsoft YaHei"/>
          </w:rPr>
          <w:delText>“</w:delText>
        </w:r>
      </w:del>
      <w:r>
        <w:rPr>
          <w:rStyle w:val="EmphasisItalic"/>
          <w:rFonts w:eastAsia="Microsoft YaHei"/>
          <w:rPrChange w:id="0" w:author="Carol Nichols" w:date="2017-02-17T15:26:00Z"/>
        </w:rPr>
        <w:t>letters</w:t>
      </w:r>
      <w:del w:id="74" w:author="Carol Nichols" w:date="2017-02-17T15:26:00Z">
        <w:r>
          <w:rPr>
            <w:rStyle w:val="EmphasisItalic"/>
            <w:rFonts w:eastAsia="Microsoft YaHei"/>
          </w:rPr>
          <w:delText>’</w:delText>
        </w:r>
      </w:del>
      <w:r>
        <w:rPr>
          <w:rFonts w:eastAsia="Microsoft YaHei"/>
        </w:rPr>
        <w:t>).</w:t>
      </w:r>
    </w:p>
    <w:p>
      <w:pPr>
        <w:pStyle w:val="Body"/>
        <w:rPr>
          <w:rFonts w:eastAsia="Microsoft YaHei"/>
        </w:rPr>
      </w:pPr>
      <w:r>
        <w:rPr>
          <w:rFonts w:eastAsia="Microsoft YaHei"/>
        </w:rPr>
        <w:t>If we look at the Hindi word “</w:t>
      </w:r>
      <w:r>
        <w:rPr>
          <w:rFonts w:ascii="Nirmala UI" w:hAnsi="Nirmala UI" w:eastAsia="Microsoft YaHei" w:cs="Nirmala UI"/>
        </w:rPr>
        <w:t>नमस्ते</w:t>
      </w:r>
      <w:r>
        <w:rPr>
          <w:rFonts w:eastAsia="Microsoft YaHei"/>
        </w:rPr>
        <w:t xml:space="preserve">” </w:t>
      </w:r>
      <w:r>
        <w:rPr>
          <w:rFonts w:eastAsia="Microsoft YaHei"/>
        </w:rPr>
        <w:t xml:space="preserve">written in the Devanagari script, it is ultimately stored as a </w:t>
      </w:r>
      <w:r>
        <w:rPr>
          <w:rStyle w:val="Literal"/>
        </w:rPr>
        <w:t>Vec</w:t>
      </w:r>
      <w:r>
        <w:rPr>
          <w:rFonts w:eastAsia="Microsoft YaHei"/>
        </w:rPr>
        <w:t xml:space="preserve"> of </w:t>
      </w:r>
      <w:r>
        <w:rPr>
          <w:rStyle w:val="Literal"/>
        </w:rPr>
        <w:t>u8</w:t>
      </w:r>
      <w:r>
        <w:rPr>
          <w:rFonts w:eastAsia="Microsoft YaHei"/>
        </w:rPr>
        <w:t xml:space="preserve"> values that looks like this:</w:t>
      </w:r>
    </w:p>
    <w:p>
      <w:pPr>
        <w:pStyle w:val="CodeSingle"/>
        <w:rPr/>
      </w:pPr>
      <w:r>
        <w:rPr/>
        <w:t>[224, 164, 168, 224, 164, 174, 224, 164, 184, 224, 165, 141, 224, 164, 164, 224, 165, 135]</w:t>
      </w:r>
    </w:p>
    <w:p>
      <w:pPr>
        <w:pStyle w:val="Body"/>
        <w:rPr>
          <w:rFonts w:eastAsia="Microsoft YaHei"/>
        </w:rPr>
      </w:pPr>
      <w:r>
        <w:rPr>
          <w:rFonts w:eastAsia="Microsoft YaHei"/>
        </w:rPr>
        <w:t xml:space="preserve">That’s 18 bytes, and is how computers ultimately store this data. If we look at them as Unicode scalar values, which are what Rust’s </w:t>
      </w:r>
      <w:r>
        <w:rPr>
          <w:rStyle w:val="Literal"/>
        </w:rPr>
        <w:t>char</w:t>
      </w:r>
      <w:r>
        <w:rPr>
          <w:rFonts w:eastAsia="Microsoft YaHei"/>
        </w:rPr>
        <w:t xml:space="preserve"> type is, those bytes look like this:</w:t>
      </w:r>
    </w:p>
    <w:p>
      <w:pPr>
        <w:pStyle w:val="CodeSingle"/>
        <w:rPr/>
      </w:pPr>
      <w:r>
        <w:rPr/>
        <w:t>['</w:t>
      </w:r>
      <w:r>
        <w:rPr>
          <w:rFonts w:ascii="Nirmala UI" w:hAnsi="Nirmala UI" w:cs="Nirmala UI"/>
        </w:rPr>
        <w:t>न</w:t>
      </w:r>
      <w:r>
        <w:rPr/>
        <w:t>', '</w:t>
      </w:r>
      <w:r>
        <w:rPr>
          <w:rFonts w:ascii="Nirmala UI" w:hAnsi="Nirmala UI" w:cs="Nirmala UI"/>
        </w:rPr>
        <w:t>म</w:t>
      </w:r>
      <w:r>
        <w:rPr/>
        <w:t>', '</w:t>
      </w:r>
      <w:r>
        <w:rPr>
          <w:rFonts w:ascii="Nirmala UI" w:hAnsi="Nirmala UI" w:cs="Nirmala UI"/>
        </w:rPr>
        <w:t>स</w:t>
      </w:r>
      <w:r>
        <w:rPr/>
        <w:t>', '</w:t>
      </w:r>
      <w:r>
        <w:rPr>
          <w:rFonts w:ascii="Nirmala UI" w:hAnsi="Nirmala UI" w:cs="Nirmala UI"/>
        </w:rPr>
        <w:t>्</w:t>
      </w:r>
      <w:r>
        <w:rPr/>
        <w:t>', '</w:t>
      </w:r>
      <w:r>
        <w:rPr>
          <w:rFonts w:ascii="Nirmala UI" w:hAnsi="Nirmala UI" w:cs="Nirmala UI"/>
        </w:rPr>
        <w:t>त</w:t>
      </w:r>
      <w:r>
        <w:rPr/>
        <w:t>', '</w:t>
      </w:r>
      <w:r>
        <w:rPr>
          <w:rFonts w:ascii="Nirmala UI" w:hAnsi="Nirmala UI" w:cs="Nirmala UI"/>
        </w:rPr>
        <w:t>े</w:t>
      </w:r>
      <w:r>
        <w:rPr/>
        <w:t>']</w:t>
      </w:r>
    </w:p>
    <w:p>
      <w:pPr>
        <w:pStyle w:val="Body"/>
        <w:rPr>
          <w:rFonts w:eastAsia="Microsoft YaHei"/>
        </w:rPr>
      </w:pPr>
      <w:r>
        <w:rPr>
          <w:rFonts w:eastAsia="Microsoft YaHei"/>
        </w:rPr>
        <w:t xml:space="preserve">There are six </w:t>
      </w:r>
      <w:r>
        <w:rPr>
          <w:rStyle w:val="Literal"/>
        </w:rPr>
        <w:t>char</w:t>
      </w:r>
      <w:r>
        <w:rPr>
          <w:rFonts w:eastAsia="Microsoft YaHei"/>
        </w:rPr>
        <w:t xml:space="preserve"> values here, but the fourth and sixth are not letters, they’re diacritics that don’t make sense on their own. Finally, if we look at them as grapheme clusters, we’d get what a person would call the four letters that make up this word:</w:t>
      </w:r>
    </w:p>
    <w:p>
      <w:pPr>
        <w:pStyle w:val="CodeSingle"/>
        <w:rPr/>
      </w:pPr>
      <w:r>
        <w:rPr/>
        <w:t>["</w:t>
      </w:r>
      <w:r>
        <w:rPr>
          <w:rFonts w:ascii="Nirmala UI" w:hAnsi="Nirmala UI" w:cs="Nirmala UI"/>
        </w:rPr>
        <w:t>न</w:t>
      </w:r>
      <w:r>
        <w:rPr/>
        <w:t>", "</w:t>
      </w:r>
      <w:r>
        <w:rPr>
          <w:rFonts w:ascii="Nirmala UI" w:hAnsi="Nirmala UI" w:cs="Nirmala UI"/>
        </w:rPr>
        <w:t>म</w:t>
      </w:r>
      <w:r>
        <w:rPr/>
        <w:t>", "</w:t>
      </w:r>
      <w:r>
        <w:rPr>
          <w:rFonts w:ascii="Nirmala UI" w:hAnsi="Nirmala UI" w:cs="Nirmala UI"/>
        </w:rPr>
        <w:t>स्</w:t>
      </w:r>
      <w:r>
        <w:rPr/>
        <w:t>", "</w:t>
      </w:r>
      <w:r>
        <w:rPr>
          <w:rFonts w:ascii="Nirmala UI" w:hAnsi="Nirmala UI" w:cs="Nirmala UI"/>
        </w:rPr>
        <w:t>ते</w:t>
      </w:r>
      <w:r>
        <w:rPr/>
        <w:t>"]</w:t>
      </w:r>
    </w:p>
    <w:p>
      <w:pPr>
        <w:pStyle w:val="Body"/>
        <w:rPr>
          <w:rFonts w:eastAsia="Microsoft YaHei"/>
        </w:rPr>
      </w:pPr>
      <w:r>
        <w:rPr>
          <w:rFonts w:eastAsia="Microsoft YaHei"/>
        </w:rPr>
        <w:t>Rust provides different ways of interpreting the raw string data that computers store so that each program can choose the interpretation it needs, no matter what human language the data is in.</w:t>
      </w:r>
    </w:p>
    <w:p>
      <w:pPr>
        <w:pStyle w:val="Body"/>
        <w:rPr>
          <w:rFonts w:eastAsia="Microsoft YaHei"/>
        </w:rPr>
      </w:pPr>
      <w:r>
        <w:rPr>
          <w:rFonts w:eastAsia="Microsoft YaHei"/>
        </w:rPr>
        <w:t xml:space="preserve">A final reason Rust does not allow you to index into a </w:t>
      </w:r>
      <w:r>
        <w:rPr>
          <w:rStyle w:val="Literal"/>
        </w:rPr>
        <w:t>String</w:t>
      </w:r>
      <w:r>
        <w:rPr>
          <w:rFonts w:eastAsia="Microsoft YaHei"/>
        </w:rPr>
        <w:t xml:space="preserve"> to get a character is that indexing operations are expected to always take constant time (O(1)). It isn’t possible to guarantee that performance with a </w:t>
      </w:r>
      <w:r>
        <w:rPr>
          <w:rStyle w:val="Literal"/>
        </w:rPr>
        <w:t>String</w:t>
      </w:r>
      <w:r>
        <w:rPr>
          <w:rFonts w:eastAsia="Microsoft YaHei"/>
        </w:rPr>
        <w:t>, though, since Rust would have to walk through the contents from the beginning to the index to determine how many valid characters there were.</w:t>
      </w:r>
    </w:p>
    <w:p>
      <w:pPr>
        <w:pStyle w:val="Body"/>
        <w:rPr>
          <w:rFonts w:eastAsia="Microsoft YaHei"/>
        </w:rPr>
      </w:pPr>
      <w:del w:id="75" w:author="Carol Nichols" w:date="2017-02-19T13:13:00Z">
        <w:r>
          <w:rPr>
            <w:rFonts w:eastAsia="Microsoft YaHei"/>
          </w:rPr>
          <w:delText xml:space="preserve">All of these problems mean that Rust does not implement </w:delText>
        </w:r>
      </w:del>
      <w:del w:id="76" w:author="Carol Nichols" w:date="2017-02-19T13:13:00Z">
        <w:r>
          <w:rPr>
            <w:rStyle w:val="Literal"/>
          </w:rPr>
          <w:delText>[]</w:delText>
        </w:r>
      </w:del>
      <w:del w:id="77" w:author="Carol Nichols" w:date="2017-02-19T13:13:00Z">
        <w:r>
          <w:rPr>
            <w:rFonts w:eastAsia="Microsoft YaHei"/>
          </w:rPr>
          <w:delText xml:space="preserve"> for </w:delText>
        </w:r>
      </w:del>
      <w:del w:id="78" w:author="Carol Nichols" w:date="2017-02-19T13:13:00Z">
        <w:r>
          <w:rPr>
            <w:rStyle w:val="Literal"/>
          </w:rPr>
          <w:delText>String</w:delText>
        </w:r>
      </w:del>
      <w:del w:id="79" w:author="Carol Nichols" w:date="2017-02-19T13:13:00Z">
        <w:r>
          <w:rPr>
            <w:rFonts w:eastAsia="Microsoft YaHei"/>
          </w:rPr>
          <w:delText>, so we cannot directly do this.</w:delText>
        </w:r>
      </w:del>
    </w:p>
    <w:p>
      <w:pPr>
        <w:pStyle w:val="HeadB"/>
        <w:rPr/>
      </w:pPr>
      <w:bookmarkStart w:id="16" w:name="slicing-strings"/>
      <w:bookmarkEnd w:id="16"/>
      <w:r>
        <w:rPr/>
        <w:t>Slicing Strings</w:t>
      </w:r>
    </w:p>
    <w:p>
      <w:pPr>
        <w:pStyle w:val="Body"/>
        <w:ind w:hanging="0"/>
        <w:rPr/>
      </w:pPr>
      <w:ins w:id="80" w:author="Carol Nichols" w:date="2017-02-19T13:13:00Z">
        <w:r>
          <w:rPr>
            <w:rFonts w:eastAsia="Microsoft YaHei"/>
          </w:rPr>
          <w:t>Because i</w:t>
        </w:r>
      </w:ins>
      <w:ins w:id="81" w:author="Carol Nichols" w:date="2017-02-19T13:12:00Z">
        <w:r>
          <w:rPr>
            <w:rFonts w:eastAsia="Microsoft YaHei"/>
          </w:rPr>
          <w:t xml:space="preserve">t's not clear what the return type of string indexing should be, and it is often a bad idea to index into a string, Rust dissuades you from doing so by asking you to be more specific if you really need it. The way you can </w:t>
        </w:r>
      </w:ins>
      <w:ins w:id="82" w:author="Carol Nichols" w:date="2017-02-19T13:12:00Z">
        <w:r>
          <w:rPr>
            <w:rFonts w:eastAsia="Microsoft YaHei"/>
          </w:rPr>
          <w:t>b</w:t>
        </w:r>
      </w:ins>
      <w:ins w:id="83" w:author="Carol Nichols" w:date="2017-02-19T13:12:00Z">
        <w:r>
          <w:rPr>
            <w:rFonts w:eastAsia="Microsoft YaHei"/>
          </w:rPr>
          <w:t>e more specific than indexing using</w:t>
        </w:r>
      </w:ins>
      <w:del w:id="84" w:author="Carol Nichols" w:date="2017-02-19T13:14:00Z">
        <w:r>
          <w:rPr>
            <w:rFonts w:eastAsia="Microsoft YaHei"/>
          </w:rPr>
          <w:delText xml:space="preserve">However, indexing the </w:delText>
        </w:r>
      </w:del>
      <w:del w:id="85" w:author="Carol Nichols" w:date="2017-02-19T13:14:00Z">
        <w:r>
          <w:rPr>
            <w:rStyle w:val="EmphasisItalic"/>
            <w:rFonts w:eastAsia="Microsoft YaHei"/>
          </w:rPr>
          <w:delText>bytes</w:delText>
        </w:r>
      </w:del>
      <w:del w:id="86" w:author="Carol Nichols" w:date="2017-02-19T13:14:00Z">
        <w:r>
          <w:rPr>
            <w:rFonts w:eastAsia="Microsoft YaHei"/>
          </w:rPr>
          <w:delText xml:space="preserve"> of a string is very useful, and is not expected to be fast</w:delText>
        </w:r>
      </w:del>
      <w:r>
        <w:rPr>
          <w:rFonts w:eastAsia="Microsoft YaHei"/>
        </w:rPr>
        <w:commentReference w:id="4"/>
      </w:r>
      <w:r>
        <w:rPr>
          <w:rFonts w:eastAsia="Microsoft YaHei"/>
        </w:rPr>
        <w:commentReference w:id="5"/>
      </w:r>
      <w:del w:id="87" w:author="Carol Nichols" w:date="2017-02-19T13:14:00Z">
        <w:r>
          <w:rPr>
            <w:rFonts w:eastAsia="Microsoft YaHei"/>
          </w:rPr>
          <w:delText>. While we can’t use</w:delText>
        </w:r>
      </w:del>
      <w:r>
        <w:rPr>
          <w:rFonts w:eastAsia="Microsoft YaHei"/>
        </w:rPr>
        <w:t xml:space="preserve"> </w:t>
      </w:r>
      <w:r>
        <w:rPr>
          <w:rStyle w:val="Literal"/>
        </w:rPr>
        <w:t>[]</w:t>
      </w:r>
      <w:r>
        <w:rPr>
          <w:rFonts w:eastAsia="Microsoft YaHei"/>
        </w:rPr>
        <w:t xml:space="preserve"> with a single number</w:t>
      </w:r>
      <w:del w:id="88" w:author="Carol Nichols" w:date="2017-02-19T13:14:00Z">
        <w:r>
          <w:rPr>
            <w:rFonts w:eastAsia="Microsoft YaHei"/>
          </w:rPr>
          <w:delText>,</w:delText>
        </w:r>
      </w:del>
      <w:ins w:id="89" w:author="Carol Nichols" w:date="2017-02-19T13:14:00Z">
        <w:r>
          <w:rPr>
            <w:rFonts w:eastAsia="Microsoft YaHei"/>
          </w:rPr>
          <w:t xml:space="preserve"> is using</w:t>
        </w:r>
      </w:ins>
      <w:del w:id="90" w:author="Carol Nichols" w:date="2017-02-19T13:14:00Z">
        <w:r>
          <w:rPr>
            <w:rFonts w:eastAsia="Microsoft YaHei"/>
          </w:rPr>
          <w:delText xml:space="preserve"> we </w:delText>
        </w:r>
      </w:del>
      <w:del w:id="91" w:author="Carol Nichols" w:date="2017-02-19T13:14:00Z">
        <w:r>
          <w:rPr>
            <w:rStyle w:val="EmphasisItalic"/>
            <w:rFonts w:eastAsia="Microsoft YaHei"/>
          </w:rPr>
          <w:delText>can</w:delText>
        </w:r>
      </w:del>
      <w:del w:id="92" w:author="Carol Nichols" w:date="2017-02-19T13:14:00Z">
        <w:r>
          <w:rPr>
            <w:rFonts w:eastAsia="Microsoft YaHei"/>
          </w:rPr>
          <w:delText xml:space="preserve"> use</w:delText>
        </w:r>
      </w:del>
      <w:r>
        <w:rPr>
          <w:rFonts w:eastAsia="Microsoft YaHei"/>
        </w:rPr>
        <w:t xml:space="preserve"> </w:t>
      </w:r>
      <w:r>
        <w:rPr>
          <w:rStyle w:val="Literal"/>
        </w:rPr>
        <w:t xml:space="preserve">[] </w:t>
      </w:r>
      <w:r>
        <w:rPr>
          <w:rFonts w:eastAsia="Microsoft YaHei"/>
        </w:rPr>
        <w:t>with a range to create a string slice containing particular bytes:</w:t>
      </w:r>
    </w:p>
    <w:p>
      <w:pPr>
        <w:pStyle w:val="CodeA"/>
        <w:rPr/>
      </w:pPr>
      <w:r>
        <w:rPr/>
        <w:t>let hello = "</w:t>
      </w:r>
      <w:r>
        <w:rPr>
          <w:rFonts w:cs="Courier New" w:ascii="Courier New" w:hAnsi="Courier New"/>
        </w:rPr>
        <w:t>Здравствуйте</w:t>
      </w:r>
      <w:r>
        <w:rPr/>
        <w:t>";</w:t>
      </w:r>
    </w:p>
    <w:p>
      <w:pPr>
        <w:pStyle w:val="CodeB"/>
        <w:rPr/>
      </w:pPr>
      <w:r>
        <w:rPr/>
      </w:r>
    </w:p>
    <w:p>
      <w:pPr>
        <w:pStyle w:val="CodeC"/>
        <w:rPr/>
      </w:pPr>
      <w:r>
        <w:rPr/>
        <w:t>let s = &amp;hello[0..4];</w:t>
      </w:r>
    </w:p>
    <w:p>
      <w:pPr>
        <w:pStyle w:val="Body"/>
        <w:rPr>
          <w:rFonts w:eastAsia="Microsoft YaHei"/>
        </w:rPr>
      </w:pPr>
      <w:r>
        <w:rPr>
          <w:rFonts w:eastAsia="Microsoft YaHei"/>
        </w:rPr>
        <w:t xml:space="preserve">Here, </w:t>
      </w:r>
      <w:r>
        <w:rPr>
          <w:rStyle w:val="Literal"/>
        </w:rPr>
        <w:t>s</w:t>
      </w:r>
      <w:r>
        <w:rPr>
          <w:rFonts w:eastAsia="Microsoft YaHei"/>
        </w:rPr>
        <w:t xml:space="preserve"> will be a </w:t>
      </w:r>
      <w:r>
        <w:rPr>
          <w:rStyle w:val="Literal"/>
        </w:rPr>
        <w:t>&amp;str</w:t>
      </w:r>
      <w:r>
        <w:rPr>
          <w:rFonts w:eastAsia="Microsoft YaHei"/>
        </w:rPr>
        <w:t xml:space="preserve"> that contains the first four bytes of the string. Earlier, we mentioned that each of these characters was two bytes, so that means that </w:t>
      </w:r>
      <w:r>
        <w:rPr>
          <w:rStyle w:val="Literal"/>
        </w:rPr>
        <w:t>s</w:t>
      </w:r>
      <w:r>
        <w:rPr>
          <w:rFonts w:eastAsia="Microsoft YaHei"/>
        </w:rPr>
        <w:t xml:space="preserve"> will be “Зд”.</w:t>
      </w:r>
    </w:p>
    <w:p>
      <w:pPr>
        <w:pStyle w:val="Body"/>
        <w:rPr>
          <w:rFonts w:eastAsia="Microsoft YaHei"/>
        </w:rPr>
      </w:pPr>
      <w:r>
        <w:rPr>
          <w:rFonts w:eastAsia="Microsoft YaHei"/>
        </w:rPr>
        <w:t xml:space="preserve">What would happen if we did </w:t>
      </w:r>
      <w:r>
        <w:rPr>
          <w:rStyle w:val="Literal"/>
        </w:rPr>
        <w:t>&amp;hello[0..1]</w:t>
      </w:r>
      <w:r>
        <w:rPr>
          <w:rFonts w:eastAsia="Microsoft YaHei"/>
        </w:rPr>
        <w:t>? The answer: it will panic at runtime, in the same way that accessing an invalid index in a vector does:</w:t>
      </w:r>
    </w:p>
    <w:p>
      <w:pPr>
        <w:pStyle w:val="CodeA"/>
        <w:rPr/>
      </w:pPr>
      <w:r>
        <w:rPr/>
        <w:t>thread 'main' panicked at 'index 0 and/or 1 in `</w:t>
      </w:r>
      <w:r>
        <w:rPr>
          <w:rFonts w:cs="Courier New" w:ascii="Courier New" w:hAnsi="Courier New"/>
        </w:rPr>
        <w:t>Здравствуйте</w:t>
      </w:r>
      <w:r>
        <w:rPr/>
        <w:t>` do not lie on</w:t>
      </w:r>
    </w:p>
    <w:p>
      <w:pPr>
        <w:pStyle w:val="CodeC"/>
        <w:rPr/>
      </w:pPr>
      <w:r>
        <w:rPr/>
        <w:t>character boundary', ../src/libcore/str/mod.rs:1694</w:t>
      </w:r>
    </w:p>
    <w:p>
      <w:pPr>
        <w:pStyle w:val="Body"/>
        <w:rPr>
          <w:rFonts w:eastAsia="Microsoft YaHei"/>
        </w:rPr>
      </w:pPr>
      <w:r>
        <w:rPr>
          <w:rFonts w:eastAsia="Microsoft YaHei"/>
        </w:rPr>
        <w:t>You should use this with caution, since it can cause your program to crash.</w:t>
      </w:r>
    </w:p>
    <w:p>
      <w:pPr>
        <w:pStyle w:val="HeadB"/>
        <w:rPr/>
      </w:pPr>
      <w:bookmarkStart w:id="17" w:name="methods-for-iterating-over-strings"/>
      <w:bookmarkEnd w:id="17"/>
      <w:r>
        <w:rPr/>
        <w:t>Methods for Iterating Over Strings</w:t>
      </w:r>
    </w:p>
    <w:p>
      <w:pPr>
        <w:pStyle w:val="BodyFirst"/>
        <w:rPr>
          <w:rFonts w:eastAsia="Microsoft YaHei"/>
        </w:rPr>
      </w:pPr>
      <w:r>
        <w:rPr>
          <w:rFonts w:eastAsia="Microsoft YaHei"/>
        </w:rPr>
        <w:t>Luckily, there are other ways we can access elements in a String.</w:t>
      </w:r>
    </w:p>
    <w:p>
      <w:pPr>
        <w:pStyle w:val="Body"/>
        <w:rPr/>
      </w:pPr>
      <w:r>
        <w:rPr>
          <w:rFonts w:eastAsia="Microsoft YaHei"/>
        </w:rPr>
        <w:t xml:space="preserve">If we need to perform operations on individual </w:t>
      </w:r>
      <w:del w:id="93" w:author="Carol Nichols" w:date="2017-02-17T15:46:00Z">
        <w:r>
          <w:rPr>
            <w:rFonts w:eastAsia="Microsoft YaHei"/>
          </w:rPr>
          <w:delText>characters</w:delText>
        </w:r>
      </w:del>
      <w:r>
        <w:rPr>
          <w:rFonts w:eastAsia="Microsoft YaHei"/>
        </w:rPr>
        <w:commentReference w:id="6"/>
      </w:r>
      <w:ins w:id="94" w:author="Carol Nichols" w:date="2017-02-17T15:46:00Z">
        <w:r>
          <w:rPr>
            <w:rFonts w:eastAsia="Microsoft YaHei"/>
          </w:rPr>
          <w:t>Unicode scalar values</w:t>
        </w:r>
      </w:ins>
      <w:r>
        <w:rPr>
          <w:rFonts w:eastAsia="Microsoft YaHei"/>
        </w:rPr>
        <w:commentReference w:id="7"/>
      </w:r>
      <w:r>
        <w:rPr>
          <w:rFonts w:eastAsia="Microsoft YaHei"/>
        </w:rPr>
        <w:t xml:space="preserve">, the best way to do so is to use the </w:t>
      </w:r>
      <w:r>
        <w:rPr>
          <w:rStyle w:val="Literal"/>
        </w:rPr>
        <w:t>chars</w:t>
      </w:r>
      <w:r>
        <w:rPr>
          <w:rFonts w:eastAsia="Microsoft YaHei"/>
        </w:rPr>
        <w:t xml:space="preserve"> method. Calling </w:t>
      </w:r>
      <w:r>
        <w:rPr>
          <w:rStyle w:val="Literal"/>
        </w:rPr>
        <w:t>chars</w:t>
      </w:r>
      <w:r>
        <w:rPr>
          <w:rFonts w:eastAsia="Microsoft YaHei"/>
        </w:rPr>
        <w:t xml:space="preserve"> on “</w:t>
      </w:r>
      <w:r>
        <w:rPr>
          <w:rFonts w:ascii="Nirmala UI" w:hAnsi="Nirmala UI" w:eastAsia="Microsoft YaHei" w:cs="Nirmala UI"/>
        </w:rPr>
        <w:t>नमस्ते</w:t>
      </w:r>
      <w:r>
        <w:rPr>
          <w:rFonts w:eastAsia="Microsoft YaHei"/>
        </w:rPr>
        <w:t xml:space="preserve">” </w:t>
      </w:r>
      <w:r>
        <w:rPr>
          <w:rFonts w:eastAsia="Microsoft YaHei"/>
        </w:rPr>
        <w:t xml:space="preserve">separates out and returns six values of type </w:t>
      </w:r>
      <w:r>
        <w:rPr>
          <w:rStyle w:val="Literal"/>
        </w:rPr>
        <w:t>char</w:t>
      </w:r>
      <w:r>
        <w:rPr>
          <w:rFonts w:eastAsia="Microsoft YaHei"/>
        </w:rPr>
        <w:t>, and you can iterate over the result in order to access each element:</w:t>
      </w:r>
    </w:p>
    <w:p>
      <w:pPr>
        <w:pStyle w:val="CodeA"/>
        <w:rPr/>
      </w:pPr>
      <w:r>
        <w:rPr/>
        <w:t>for c in "</w:t>
      </w:r>
      <w:r>
        <w:rPr>
          <w:rFonts w:ascii="Nirmala UI" w:hAnsi="Nirmala UI" w:cs="Nirmala UI"/>
        </w:rPr>
        <w:t>नमस्ते</w:t>
      </w:r>
      <w:r>
        <w:rPr/>
        <w:t>".chars() {</w:t>
      </w:r>
    </w:p>
    <w:p>
      <w:pPr>
        <w:pStyle w:val="CodeB"/>
        <w:rPr/>
      </w:pPr>
      <w:r>
        <w:rPr/>
        <w:t xml:space="preserve">    </w:t>
      </w:r>
      <w:r>
        <w:rPr/>
        <w:t>println!("{}", c);</w:t>
      </w:r>
    </w:p>
    <w:p>
      <w:pPr>
        <w:pStyle w:val="CodeC"/>
        <w:rPr/>
      </w:pPr>
      <w:r>
        <w:rPr/>
        <w:t>}</w:t>
      </w:r>
    </w:p>
    <w:p>
      <w:pPr>
        <w:pStyle w:val="Body"/>
        <w:rPr>
          <w:rFonts w:eastAsia="Microsoft YaHei"/>
        </w:rPr>
      </w:pPr>
      <w:r>
        <w:rPr>
          <w:rFonts w:eastAsia="Microsoft YaHei"/>
        </w:rPr>
        <w:t>This code will print:</w:t>
      </w:r>
    </w:p>
    <w:p>
      <w:pPr>
        <w:pStyle w:val="CodeA"/>
        <w:rPr/>
      </w:pPr>
      <w:r>
        <w:rPr>
          <w:rFonts w:ascii="Nirmala UI" w:hAnsi="Nirmala UI" w:cs="Nirmala UI"/>
        </w:rPr>
        <w:t>न</w:t>
      </w:r>
    </w:p>
    <w:p>
      <w:pPr>
        <w:pStyle w:val="CodeB"/>
        <w:rPr/>
      </w:pPr>
      <w:r>
        <w:rPr>
          <w:rFonts w:ascii="Nirmala UI" w:hAnsi="Nirmala UI" w:cs="Nirmala UI"/>
        </w:rPr>
        <w:t>म</w:t>
      </w:r>
    </w:p>
    <w:p>
      <w:pPr>
        <w:pStyle w:val="CodeB"/>
        <w:rPr/>
      </w:pPr>
      <w:r>
        <w:rPr>
          <w:rFonts w:ascii="Nirmala UI" w:hAnsi="Nirmala UI" w:cs="Nirmala UI"/>
        </w:rPr>
        <w:t>स</w:t>
      </w:r>
    </w:p>
    <w:p>
      <w:pPr>
        <w:pStyle w:val="CodeB"/>
        <w:rPr/>
      </w:pPr>
      <w:r>
        <w:rPr>
          <w:rFonts w:ascii="Nirmala UI" w:hAnsi="Nirmala UI" w:cs="Nirmala UI"/>
        </w:rPr>
        <w:t>्</w:t>
      </w:r>
    </w:p>
    <w:p>
      <w:pPr>
        <w:pStyle w:val="CodeB"/>
        <w:rPr/>
      </w:pPr>
      <w:r>
        <w:rPr>
          <w:rFonts w:ascii="Nirmala UI" w:hAnsi="Nirmala UI" w:cs="Nirmala UI"/>
        </w:rPr>
        <w:t>त</w:t>
      </w:r>
    </w:p>
    <w:p>
      <w:pPr>
        <w:pStyle w:val="CodeC"/>
        <w:rPr/>
      </w:pPr>
      <w:r>
        <w:rPr>
          <w:rFonts w:ascii="Nirmala UI" w:hAnsi="Nirmala UI" w:cs="Nirmala UI"/>
        </w:rPr>
        <w:t>े</w:t>
      </w:r>
    </w:p>
    <w:p>
      <w:pPr>
        <w:pStyle w:val="Body"/>
        <w:rPr>
          <w:rFonts w:eastAsia="Microsoft YaHei"/>
        </w:rPr>
      </w:pPr>
      <w:r>
        <w:rPr>
          <w:rFonts w:eastAsia="Microsoft YaHei"/>
        </w:rPr>
        <w:t xml:space="preserve">The </w:t>
      </w:r>
      <w:r>
        <w:rPr>
          <w:rStyle w:val="Literal"/>
        </w:rPr>
        <w:t>bytes</w:t>
      </w:r>
      <w:r>
        <w:rPr>
          <w:rFonts w:eastAsia="Microsoft YaHei"/>
        </w:rPr>
        <w:t xml:space="preserve"> method returns each raw byte, which might be appropriate for your domain:</w:t>
      </w:r>
    </w:p>
    <w:p>
      <w:pPr>
        <w:pStyle w:val="CodeA"/>
        <w:rPr/>
      </w:pPr>
      <w:r>
        <w:rPr/>
        <w:t>for b in "</w:t>
      </w:r>
      <w:r>
        <w:rPr>
          <w:rFonts w:ascii="Nirmala UI" w:hAnsi="Nirmala UI" w:cs="Nirmala UI"/>
        </w:rPr>
        <w:t>नमस्ते</w:t>
      </w:r>
      <w:r>
        <w:rPr/>
        <w:t>".bytes() {</w:t>
      </w:r>
    </w:p>
    <w:p>
      <w:pPr>
        <w:pStyle w:val="CodeB"/>
        <w:rPr/>
      </w:pPr>
      <w:r>
        <w:rPr/>
        <w:t xml:space="preserve">    </w:t>
      </w:r>
      <w:r>
        <w:rPr/>
        <w:t>println!("{}", b);</w:t>
      </w:r>
    </w:p>
    <w:p>
      <w:pPr>
        <w:pStyle w:val="CodeC"/>
        <w:rPr/>
      </w:pPr>
      <w:r>
        <w:rPr/>
        <w:t>}</w:t>
      </w:r>
    </w:p>
    <w:p>
      <w:pPr>
        <w:pStyle w:val="Body"/>
        <w:rPr>
          <w:rFonts w:eastAsia="Microsoft YaHei"/>
        </w:rPr>
      </w:pPr>
      <w:r>
        <w:rPr>
          <w:rFonts w:eastAsia="Microsoft YaHei"/>
        </w:rPr>
        <w:t xml:space="preserve">This code will print the 18 bytes that make up this </w:t>
      </w:r>
      <w:r>
        <w:rPr>
          <w:rStyle w:val="Literal"/>
        </w:rPr>
        <w:t>String</w:t>
      </w:r>
      <w:r>
        <w:rPr>
          <w:rFonts w:eastAsia="Microsoft YaHei"/>
        </w:rPr>
        <w:t>, starting with:</w:t>
      </w:r>
    </w:p>
    <w:p>
      <w:pPr>
        <w:pStyle w:val="CodeA"/>
        <w:rPr/>
      </w:pPr>
      <w:r>
        <w:rPr/>
        <w:t>224</w:t>
      </w:r>
    </w:p>
    <w:p>
      <w:pPr>
        <w:pStyle w:val="CodeB"/>
        <w:rPr/>
      </w:pPr>
      <w:r>
        <w:rPr/>
        <w:t>164</w:t>
      </w:r>
    </w:p>
    <w:p>
      <w:pPr>
        <w:pStyle w:val="CodeB"/>
        <w:rPr/>
      </w:pPr>
      <w:r>
        <w:rPr/>
        <w:t>168</w:t>
      </w:r>
    </w:p>
    <w:p>
      <w:pPr>
        <w:pStyle w:val="CodeB"/>
        <w:rPr/>
      </w:pPr>
      <w:r>
        <w:rPr/>
        <w:t>224</w:t>
      </w:r>
    </w:p>
    <w:p>
      <w:pPr>
        <w:pStyle w:val="CodeC"/>
        <w:rPr/>
      </w:pPr>
      <w:r>
        <w:rPr/>
        <w:t>// ... etc</w:t>
      </w:r>
    </w:p>
    <w:p>
      <w:pPr>
        <w:pStyle w:val="Body"/>
        <w:rPr/>
      </w:pPr>
      <w:r>
        <w:rPr>
          <w:rFonts w:eastAsia="Microsoft YaHei"/>
        </w:rPr>
        <w:t xml:space="preserve">But make sure to remember that valid </w:t>
      </w:r>
      <w:del w:id="95" w:author="Carol Nichols" w:date="2017-02-17T15:46:00Z">
        <w:r>
          <w:rPr>
            <w:rFonts w:eastAsia="Microsoft YaHei"/>
          </w:rPr>
          <w:delText xml:space="preserve">UTF-8 characters </w:delText>
        </w:r>
      </w:del>
      <w:ins w:id="96" w:author="Carol Nichols" w:date="2017-02-17T15:46:00Z">
        <w:r>
          <w:rPr>
            <w:rFonts w:eastAsia="Microsoft YaHei"/>
          </w:rPr>
          <w:t xml:space="preserve">Unicode scalar values </w:t>
        </w:r>
      </w:ins>
      <w:r>
        <w:rPr>
          <w:rFonts w:eastAsia="Microsoft YaHei"/>
        </w:rPr>
        <w:t>may be made up of more than one byte.</w:t>
      </w:r>
    </w:p>
    <w:p>
      <w:pPr>
        <w:pStyle w:val="Body"/>
        <w:rPr/>
      </w:pPr>
      <w:r>
        <w:rPr>
          <w:rFonts w:eastAsia="Microsoft YaHei"/>
        </w:rPr>
        <w:t xml:space="preserve">Getting grapheme clusters from </w:t>
      </w:r>
      <w:del w:id="97" w:author="Carol Nichols" w:date="2017-02-19T12:32:00Z">
        <w:r>
          <w:rPr>
            <w:rFonts w:eastAsia="Microsoft YaHei"/>
          </w:rPr>
          <w:delText>S</w:delText>
        </w:r>
      </w:del>
      <w:ins w:id="98" w:author="Carol Nichols" w:date="2017-02-19T12:32:00Z">
        <w:r>
          <w:rPr/>
          <w:t>s</w:t>
        </w:r>
      </w:ins>
      <w:r>
        <w:rPr>
          <w:rPrChange w:id="0" w:author="Carol Nichols" w:date="2017-02-19T12:32:00Z"/>
        </w:rPr>
        <w:t>tring</w:t>
      </w:r>
      <w:r>
        <w:rPr>
          <w:rFonts w:eastAsia="Microsoft YaHei"/>
          <w:rPrChange w:id="0" w:author="Carol Nichols" w:date="2017-02-19T12:32:00Z"/>
        </w:rPr>
        <w:t>s</w:t>
      </w:r>
      <w:r>
        <w:rPr>
          <w:rFonts w:eastAsia="Microsoft YaHei"/>
        </w:rPr>
        <w:t xml:space="preserve"> is complex, so this functionality is not provided by the standard library. </w:t>
      </w:r>
      <w:commentRangeStart w:id="8"/>
      <w:r>
        <w:rPr>
          <w:rFonts w:eastAsia="Microsoft YaHei"/>
        </w:rPr>
        <w:t>There are crates available on crates.io if this is the functionality you need.</w:t>
      </w:r>
      <w:r>
        <w:rPr>
          <w:rFonts w:eastAsia="Microsoft YaHei"/>
        </w:rPr>
      </w:r>
      <w:commentRangeEnd w:id="8"/>
      <w:r>
        <w:commentReference w:id="8"/>
      </w:r>
      <w:r>
        <w:rPr>
          <w:rFonts w:eastAsia="Microsoft YaHei"/>
        </w:rPr>
        <w:commentReference w:id="9"/>
      </w:r>
    </w:p>
    <w:p>
      <w:pPr>
        <w:pStyle w:val="HeadB"/>
        <w:rPr/>
      </w:pPr>
      <w:bookmarkStart w:id="18" w:name="strings-are-not-so-simple"/>
      <w:bookmarkEnd w:id="18"/>
      <w:r>
        <w:rPr/>
        <w:t>Strings are Not so Simple</w:t>
      </w:r>
    </w:p>
    <w:p>
      <w:pPr>
        <w:pStyle w:val="BodyFirst"/>
        <w:rPr>
          <w:rFonts w:eastAsia="Microsoft YaHei"/>
        </w:rPr>
      </w:pPr>
      <w:r>
        <w:rPr>
          <w:rFonts w:eastAsia="Microsoft YaHei"/>
        </w:rPr>
        <w:t xml:space="preserve">To summarize, strings are complicated. Different programming languages make different choices about how to present this complexity to the programmer. Rust has chosen to make the correct handling of </w:t>
      </w:r>
      <w:r>
        <w:rPr>
          <w:rStyle w:val="Literal"/>
        </w:rPr>
        <w:t>String</w:t>
      </w:r>
      <w:r>
        <w:rPr>
          <w:rFonts w:eastAsia="Microsoft YaHei"/>
        </w:rPr>
        <w:t xml:space="preserve"> data the default behavior for all Rust programs, which does mean programmers have to put more thought into handling UTF-8 data upfront. This tradeoff exposes more of the complexity of strings than other programming languages do, but this will prevent you from having to handle errors involving non-ASCII characters later in your development lifecycle.</w:t>
      </w:r>
    </w:p>
    <w:p>
      <w:pPr>
        <w:pStyle w:val="Body"/>
        <w:rPr/>
      </w:pPr>
      <w:r>
        <w:rPr>
          <w:rFonts w:eastAsia="Microsoft YaHei"/>
        </w:rPr>
        <w:t xml:space="preserve">Let’s switch to something a bit less complex: </w:t>
      </w:r>
      <w:del w:id="101" w:author="Carol Nichols" w:date="2017-02-17T22:38:00Z">
        <w:r>
          <w:rPr>
            <w:rFonts w:eastAsia="Microsoft YaHei"/>
          </w:rPr>
          <w:delText>H</w:delText>
        </w:r>
      </w:del>
      <w:ins w:id="102" w:author="Carol Nichols" w:date="2017-02-17T22:38:00Z">
        <w:r>
          <w:rPr>
            <w:rFonts w:eastAsia="Microsoft YaHei"/>
          </w:rPr>
          <w:t>h</w:t>
        </w:r>
      </w:ins>
      <w:r>
        <w:rPr>
          <w:rFonts w:eastAsia="Microsoft YaHei"/>
        </w:rPr>
        <w:t xml:space="preserve">ash </w:t>
      </w:r>
      <w:del w:id="103" w:author="Carol Nichols" w:date="2017-02-17T22:38:00Z">
        <w:r>
          <w:rPr>
            <w:rFonts w:eastAsia="Microsoft YaHei"/>
          </w:rPr>
          <w:delText>M</w:delText>
        </w:r>
      </w:del>
      <w:ins w:id="104" w:author="Carol Nichols" w:date="2017-02-17T22:38:00Z">
        <w:r>
          <w:rPr>
            <w:rFonts w:eastAsia="Microsoft YaHei"/>
          </w:rPr>
          <w:t>m</w:t>
        </w:r>
      </w:ins>
      <w:r>
        <w:rPr>
          <w:rFonts w:eastAsia="Microsoft YaHei"/>
        </w:rPr>
        <w:t>ap!</w:t>
      </w:r>
    </w:p>
    <w:p>
      <w:pPr>
        <w:pStyle w:val="HeadA"/>
        <w:rPr>
          <w:rFonts w:eastAsia="Microsoft YaHei"/>
          <w:sz w:val="36"/>
          <w:szCs w:val="36"/>
        </w:rPr>
      </w:pPr>
      <w:bookmarkStart w:id="19" w:name="hash-maps"/>
      <w:bookmarkEnd w:id="19"/>
      <w:r>
        <w:rPr>
          <w:rFonts w:eastAsia="Microsoft YaHei"/>
        </w:rPr>
        <w:t>Hash Maps</w:t>
      </w:r>
    </w:p>
    <w:p>
      <w:pPr>
        <w:pStyle w:val="BodyFirst"/>
        <w:rPr/>
      </w:pPr>
      <w:r>
        <w:rPr>
          <w:rFonts w:eastAsia="Microsoft YaHei"/>
        </w:rPr>
        <w:t xml:space="preserve">The last of our </w:t>
      </w:r>
      <w:del w:id="105" w:author="Carol Nichols" w:date="2017-02-19T12:40:00Z">
        <w:r>
          <w:rPr>
            <w:rFonts w:eastAsia="Microsoft YaHei"/>
          </w:rPr>
          <w:delText>fundamental</w:delText>
        </w:r>
      </w:del>
      <w:ins w:id="106" w:author="Carol Nichols" w:date="2017-02-19T12:40:00Z">
        <w:r>
          <w:rPr>
            <w:rFonts w:eastAsia="Microsoft YaHei"/>
          </w:rPr>
          <w:t>common</w:t>
        </w:r>
      </w:ins>
      <w:r>
        <w:rPr>
          <w:rFonts w:eastAsia="Microsoft YaHei"/>
        </w:rPr>
        <w:t xml:space="preserve"> collections is the </w:t>
      </w:r>
      <w:r>
        <w:rPr>
          <w:rStyle w:val="EmphasisItalic"/>
          <w:rFonts w:eastAsia="Microsoft YaHei"/>
        </w:rPr>
        <w:t>hash map</w:t>
      </w:r>
      <w:r>
        <w:rPr>
          <w:rFonts w:eastAsia="Microsoft YaHei"/>
        </w:rPr>
        <w:t xml:space="preserve">. The type </w:t>
      </w:r>
      <w:r>
        <w:rPr>
          <w:rStyle w:val="Literal"/>
        </w:rPr>
        <w:t>HashMap&lt;K, V&gt;</w:t>
      </w:r>
      <w:r>
        <w:rPr>
          <w:rFonts w:eastAsia="Microsoft YaHei"/>
        </w:rPr>
        <w:t xml:space="preserve"> stores a mapping of keys of type </w:t>
      </w:r>
      <w:r>
        <w:rPr>
          <w:rStyle w:val="Literal"/>
        </w:rPr>
        <w:t>K</w:t>
      </w:r>
      <w:r>
        <w:rPr>
          <w:rFonts w:eastAsia="Microsoft YaHei"/>
        </w:rPr>
        <w:t xml:space="preserve"> to values of type </w:t>
      </w:r>
      <w:r>
        <w:rPr>
          <w:rStyle w:val="Literal"/>
        </w:rPr>
        <w:t>V</w:t>
      </w:r>
      <w:r>
        <w:rPr>
          <w:rFonts w:eastAsia="Microsoft YaHei"/>
        </w:rPr>
        <w:t xml:space="preserve">. It does this via a </w:t>
      </w:r>
      <w:r>
        <w:rPr>
          <w:rStyle w:val="EmphasisItalic"/>
          <w:rFonts w:eastAsia="Microsoft YaHei"/>
        </w:rPr>
        <w:t>hashing function</w:t>
      </w:r>
      <w:r>
        <w:rPr>
          <w:rFonts w:eastAsia="Microsoft YaHei"/>
        </w:rPr>
        <w:t>, which determines how it places these keys and values into memory. Many different programming languages support this kind of data structure, but often with a different name: hash, map, object, hash table, or associative array, just to name a few.</w:t>
      </w:r>
    </w:p>
    <w:p>
      <w:pPr>
        <w:pStyle w:val="Body"/>
        <w:rPr>
          <w:rFonts w:eastAsia="Microsoft YaHei"/>
        </w:rPr>
      </w:pPr>
      <w:r>
        <w:rPr>
          <w:rFonts w:eastAsia="Microsoft YaHei"/>
        </w:rPr>
        <w:t>Hash maps are useful for when you want to be able to look up data not by an index, as you can with vectors, but by using a key that can be of any type. For example, in a game, you could keep track of each team’s score in a hash map where each key is a team’s name and the values are each team’s score. Given a team name, you can retrieve their score.</w:t>
      </w:r>
    </w:p>
    <w:p>
      <w:pPr>
        <w:pStyle w:val="Body"/>
        <w:rPr>
          <w:rFonts w:eastAsia="Microsoft YaHei"/>
        </w:rPr>
      </w:pPr>
      <w:r>
        <w:rPr>
          <w:rFonts w:eastAsia="Microsoft YaHei"/>
        </w:rPr>
        <w:t xml:space="preserve">We’ll go over the basic API of hash maps in this chapter, but there are many more goodies hiding in the functions defined on </w:t>
      </w:r>
      <w:r>
        <w:rPr>
          <w:rStyle w:val="Literal"/>
        </w:rPr>
        <w:t>HashMap</w:t>
      </w:r>
      <w:r>
        <w:rPr>
          <w:rFonts w:eastAsia="Microsoft YaHei"/>
        </w:rPr>
        <w:t xml:space="preserve"> by the standard library. As always, check the standard library documentation for more information.</w:t>
      </w:r>
    </w:p>
    <w:p>
      <w:pPr>
        <w:pStyle w:val="HeadB"/>
        <w:rPr/>
      </w:pPr>
      <w:bookmarkStart w:id="20" w:name="creating-a-new-hash-map"/>
      <w:bookmarkEnd w:id="20"/>
      <w:r>
        <w:rPr/>
        <w:t>Creating a New Hash Map</w:t>
      </w:r>
    </w:p>
    <w:p>
      <w:pPr>
        <w:pStyle w:val="BodyFirst"/>
        <w:rPr>
          <w:rFonts w:eastAsia="Microsoft YaHei"/>
        </w:rPr>
      </w:pPr>
      <w:r>
        <w:rPr>
          <w:rFonts w:eastAsia="Microsoft YaHei"/>
        </w:rPr>
        <w:t xml:space="preserve">We can create an empty </w:t>
      </w:r>
      <w:r>
        <w:rPr>
          <w:rStyle w:val="Literal"/>
        </w:rPr>
        <w:t>HashMap</w:t>
      </w:r>
      <w:r>
        <w:rPr>
          <w:rFonts w:eastAsia="Microsoft YaHei"/>
        </w:rPr>
        <w:t xml:space="preserve"> with </w:t>
      </w:r>
      <w:r>
        <w:rPr>
          <w:rStyle w:val="Literal"/>
        </w:rPr>
        <w:t>new</w:t>
      </w:r>
      <w:r>
        <w:rPr>
          <w:rFonts w:eastAsia="Microsoft YaHei"/>
        </w:rPr>
        <w:t xml:space="preserve">, and add elements with </w:t>
      </w:r>
      <w:r>
        <w:rPr>
          <w:rStyle w:val="Literal"/>
        </w:rPr>
        <w:t>insert</w:t>
      </w:r>
      <w:r>
        <w:rPr>
          <w:rFonts w:eastAsia="Microsoft YaHei"/>
        </w:rPr>
        <w:t>. Here we’re keeping track of the scores of two teams whose names are Blue and Yellow. The Blue team will start with 10 points and the Yellow team starts with 50:</w:t>
      </w:r>
    </w:p>
    <w:p>
      <w:pPr>
        <w:pStyle w:val="CodeA"/>
        <w:rPr/>
      </w:pPr>
      <w:r>
        <w:rPr/>
        <w:t>use std::collections::HashMap;</w:t>
      </w:r>
    </w:p>
    <w:p>
      <w:pPr>
        <w:pStyle w:val="CodeB"/>
        <w:rPr/>
      </w:pPr>
      <w:r>
        <w:rPr/>
      </w:r>
    </w:p>
    <w:p>
      <w:pPr>
        <w:pStyle w:val="CodeB"/>
        <w:rPr/>
      </w:pPr>
      <w:r>
        <w:rPr/>
        <w:t>let mut scores = HashMap::new();</w:t>
      </w:r>
    </w:p>
    <w:p>
      <w:pPr>
        <w:pStyle w:val="CodeB"/>
        <w:rPr/>
      </w:pPr>
      <w:r>
        <w:rPr/>
      </w:r>
    </w:p>
    <w:p>
      <w:pPr>
        <w:pStyle w:val="CodeB"/>
        <w:rPr/>
      </w:pPr>
      <w:r>
        <w:rPr/>
        <w:t>scores.insert(String::from("Blue"), 10);</w:t>
      </w:r>
    </w:p>
    <w:p>
      <w:pPr>
        <w:pStyle w:val="CodeC"/>
        <w:rPr/>
      </w:pPr>
      <w:r>
        <w:rPr/>
        <w:t>scores.insert(String::from("Yellow"), 50);</w:t>
      </w:r>
    </w:p>
    <w:p>
      <w:pPr>
        <w:pStyle w:val="Body"/>
        <w:rPr>
          <w:rFonts w:eastAsia="Microsoft YaHei"/>
        </w:rPr>
      </w:pPr>
      <w:r>
        <w:rPr>
          <w:rFonts w:eastAsia="Microsoft YaHei"/>
        </w:rPr>
        <w:t xml:space="preserve">Note that we need to first </w:t>
      </w:r>
      <w:r>
        <w:rPr>
          <w:rStyle w:val="Literal"/>
        </w:rPr>
        <w:t>use</w:t>
      </w:r>
      <w:r>
        <w:rPr>
          <w:rFonts w:eastAsia="Microsoft YaHei"/>
        </w:rPr>
        <w:t xml:space="preserve"> the </w:t>
      </w:r>
      <w:r>
        <w:rPr>
          <w:rStyle w:val="Literal"/>
        </w:rPr>
        <w:t>HashMap</w:t>
      </w:r>
      <w:r>
        <w:rPr>
          <w:rFonts w:eastAsia="Microsoft YaHei"/>
        </w:rPr>
        <w:t xml:space="preserve"> from the collections portion of the standard library. Of our three </w:t>
      </w:r>
      <w:del w:id="107" w:author="Carol Nichols" w:date="2017-02-19T12:41:00Z">
        <w:r>
          <w:rPr>
            <w:rFonts w:eastAsia="Microsoft YaHei"/>
          </w:rPr>
          <w:delText>fundamental</w:delText>
        </w:r>
      </w:del>
      <w:ins w:id="108" w:author="Carol Nichols" w:date="2017-02-19T12:41:00Z">
        <w:r>
          <w:rPr>
            <w:rFonts w:eastAsia="Microsoft YaHei"/>
          </w:rPr>
          <w:t>common</w:t>
        </w:r>
      </w:ins>
      <w:r>
        <w:rPr>
          <w:rFonts w:eastAsia="Microsoft YaHei"/>
        </w:rPr>
        <w:t xml:space="preserve"> collections, this one is the least often used, so it’s not included in the features imported automatically in the prelude. Hash maps also have less support from the standard library; there’s no built-in macro to construct them, for example.</w:t>
      </w:r>
    </w:p>
    <w:p>
      <w:pPr>
        <w:pStyle w:val="Body"/>
        <w:rPr/>
      </w:pPr>
      <w:r>
        <w:rPr>
          <w:rFonts w:eastAsia="Microsoft YaHei"/>
        </w:rPr>
        <w:t xml:space="preserve">Just like vectors, hash maps store their data on the heap. This </w:t>
      </w:r>
      <w:r>
        <w:rPr>
          <w:rStyle w:val="Literal"/>
        </w:rPr>
        <w:t>HashMap</w:t>
      </w:r>
      <w:r>
        <w:rPr>
          <w:rFonts w:eastAsia="Microsoft YaHei"/>
        </w:rPr>
        <w:t xml:space="preserve"> </w:t>
      </w:r>
      <w:commentRangeStart w:id="10"/>
      <w:r>
        <w:rPr>
          <w:rFonts w:eastAsia="Microsoft YaHei"/>
        </w:rPr>
        <w:t xml:space="preserve">has keys of type </w:t>
      </w:r>
      <w:del w:id="109" w:author="Carol Nichols" w:date="2017-02-17T22:38:00Z">
        <w:r>
          <w:rPr>
            <w:rStyle w:val="Literal"/>
            <w:rFonts w:eastAsia="Microsoft YaHei"/>
          </w:rPr>
          <w:delText>i32</w:delText>
        </w:r>
      </w:del>
      <w:ins w:id="110" w:author="Carol Nichols" w:date="2017-02-17T22:38:00Z">
        <w:r>
          <w:rPr>
            <w:rStyle w:val="Literal"/>
            <w:rFonts w:eastAsia="Microsoft YaHei"/>
          </w:rPr>
          <w:t>String</w:t>
        </w:r>
      </w:ins>
      <w:r>
        <w:rPr>
          <w:rFonts w:eastAsia="Microsoft YaHei"/>
        </w:rPr>
        <w:t xml:space="preserve"> and values of type </w:t>
      </w:r>
      <w:del w:id="111" w:author="Carol Nichols" w:date="2017-02-17T22:38:00Z">
        <w:r>
          <w:rPr>
            <w:rStyle w:val="Literal"/>
            <w:rFonts w:eastAsia="Microsoft YaHei"/>
          </w:rPr>
          <w:delText>&amp;str</w:delText>
        </w:r>
      </w:del>
      <w:ins w:id="112" w:author="Carol Nichols" w:date="2017-02-17T22:38:00Z">
        <w:r>
          <w:rPr>
            <w:rStyle w:val="Literal"/>
            <w:rFonts w:eastAsia="Microsoft YaHei"/>
          </w:rPr>
          <w:t>i32</w:t>
        </w:r>
      </w:ins>
      <w:r>
        <w:rPr>
          <w:rStyle w:val="Literal"/>
          <w:rFonts w:eastAsia="Microsoft YaHei"/>
        </w:rPr>
      </w:r>
      <w:commentRangeEnd w:id="10"/>
      <w:r>
        <w:commentReference w:id="10"/>
      </w:r>
      <w:r>
        <w:rPr>
          <w:rStyle w:val="Literal"/>
          <w:rFonts w:eastAsia="Microsoft YaHei"/>
        </w:rPr>
        <w:commentReference w:id="11"/>
      </w:r>
      <w:r>
        <w:rPr>
          <w:rFonts w:eastAsia="Microsoft YaHei"/>
        </w:rPr>
        <w:t>. Like vectors, hash maps are homogen</w:t>
      </w:r>
      <w:ins w:id="113" w:author="Carol Nichols" w:date="2017-02-17T22:38:00Z">
        <w:r>
          <w:rPr>
            <w:rFonts w:eastAsia="Microsoft YaHei"/>
          </w:rPr>
          <w:t>e</w:t>
        </w:r>
      </w:ins>
      <w:r>
        <w:rPr>
          <w:rFonts w:eastAsia="Microsoft YaHei"/>
        </w:rPr>
        <w:t>ous: all of the keys must have the same type, and all of the values must have the same type.</w:t>
      </w:r>
    </w:p>
    <w:p>
      <w:pPr>
        <w:pStyle w:val="Body"/>
        <w:rPr>
          <w:rFonts w:eastAsia="Microsoft YaHei"/>
        </w:rPr>
      </w:pPr>
      <w:r>
        <w:rPr>
          <w:rFonts w:eastAsia="Microsoft YaHei"/>
        </w:rPr>
        <w:t xml:space="preserve">Another way of constructing a hash map is by using the </w:t>
      </w:r>
      <w:r>
        <w:rPr>
          <w:rStyle w:val="Literal"/>
        </w:rPr>
        <w:t>collect</w:t>
      </w:r>
      <w:r>
        <w:rPr>
          <w:rFonts w:eastAsia="Microsoft YaHei"/>
        </w:rPr>
        <w:t xml:space="preserve"> method on a vector of tuples, where each tuple consists of a key and its value. The </w:t>
      </w:r>
      <w:r>
        <w:rPr>
          <w:rStyle w:val="Literal"/>
        </w:rPr>
        <w:t>collect</w:t>
      </w:r>
      <w:r>
        <w:rPr>
          <w:rFonts w:eastAsia="Microsoft YaHei"/>
        </w:rPr>
        <w:t xml:space="preserve"> method gathers up data into a number of collection types, including </w:t>
      </w:r>
      <w:r>
        <w:rPr>
          <w:rStyle w:val="Literal"/>
        </w:rPr>
        <w:t>HashMap</w:t>
      </w:r>
      <w:r>
        <w:rPr>
          <w:rFonts w:eastAsia="Microsoft YaHei"/>
        </w:rPr>
        <w:t xml:space="preserve">. For example, if we had the team names and initial scores in two separate vectors, we can use the </w:t>
      </w:r>
      <w:r>
        <w:rPr>
          <w:rStyle w:val="Literal"/>
        </w:rPr>
        <w:t>zip</w:t>
      </w:r>
      <w:r>
        <w:rPr>
          <w:rFonts w:eastAsia="Microsoft YaHei"/>
        </w:rPr>
        <w:t xml:space="preserve"> method to create a vector of tuples where “Blue” is paired with 10, and so forth. Then we can use the </w:t>
      </w:r>
      <w:r>
        <w:rPr>
          <w:rStyle w:val="Literal"/>
        </w:rPr>
        <w:t xml:space="preserve">collect </w:t>
      </w:r>
      <w:r>
        <w:rPr>
          <w:rFonts w:eastAsia="Microsoft YaHei"/>
        </w:rPr>
        <w:t xml:space="preserve">method to turn that vector of tuples into a </w:t>
      </w:r>
      <w:r>
        <w:rPr>
          <w:rStyle w:val="Literal"/>
        </w:rPr>
        <w:t>HashMap</w:t>
      </w:r>
      <w:r>
        <w:rPr>
          <w:rFonts w:eastAsia="Microsoft YaHei"/>
        </w:rPr>
        <w:t>:</w:t>
      </w:r>
    </w:p>
    <w:p>
      <w:pPr>
        <w:pStyle w:val="CodeA"/>
        <w:rPr/>
      </w:pPr>
      <w:r>
        <w:rPr/>
        <w:t>use std::collections::HashMap;</w:t>
      </w:r>
    </w:p>
    <w:p>
      <w:pPr>
        <w:pStyle w:val="CodeB"/>
        <w:rPr/>
      </w:pPr>
      <w:r>
        <w:rPr/>
      </w:r>
    </w:p>
    <w:p>
      <w:pPr>
        <w:pStyle w:val="CodeB"/>
        <w:rPr/>
      </w:pPr>
      <w:r>
        <w:rPr/>
        <w:t>let teams  = vec![String::from("Blue"), String::from("Yellow")];</w:t>
      </w:r>
    </w:p>
    <w:p>
      <w:pPr>
        <w:pStyle w:val="CodeB"/>
        <w:rPr/>
      </w:pPr>
      <w:r>
        <w:rPr/>
        <w:t>let initial_scores = vec![10, 50];</w:t>
      </w:r>
    </w:p>
    <w:p>
      <w:pPr>
        <w:pStyle w:val="CodeB"/>
        <w:rPr/>
      </w:pPr>
      <w:r>
        <w:rPr/>
      </w:r>
    </w:p>
    <w:p>
      <w:pPr>
        <w:pStyle w:val="CodeC"/>
        <w:rPr/>
      </w:pPr>
      <w:r>
        <w:rPr/>
        <w:t xml:space="preserve">let scores: HashMap&lt;_, _&gt; = </w:t>
      </w:r>
      <w:commentRangeStart w:id="12"/>
      <w:r>
        <w:rPr/>
        <w:t>teams.iter().zip(initial_scores.iter()).</w:t>
      </w:r>
      <w:r>
        <w:rPr/>
      </w:r>
      <w:commentRangeEnd w:id="12"/>
      <w:r>
        <w:commentReference w:id="12"/>
      </w:r>
      <w:r>
        <w:rPr/>
        <w:commentReference w:id="13"/>
      </w:r>
      <w:r>
        <w:rPr/>
        <w:t>collect();</w:t>
      </w:r>
    </w:p>
    <w:p>
      <w:pPr>
        <w:pStyle w:val="Body"/>
        <w:rPr>
          <w:rFonts w:eastAsia="Microsoft YaHei"/>
        </w:rPr>
      </w:pPr>
      <w:r>
        <w:rPr>
          <w:rFonts w:eastAsia="Microsoft YaHei"/>
        </w:rPr>
        <w:t xml:space="preserve">The type annotation </w:t>
      </w:r>
      <w:r>
        <w:rPr>
          <w:rStyle w:val="Literal"/>
        </w:rPr>
        <w:t>HashMap&lt;_, _&gt;</w:t>
      </w:r>
      <w:r>
        <w:rPr>
          <w:rFonts w:eastAsia="Microsoft YaHei"/>
        </w:rPr>
        <w:t xml:space="preserve"> is needed here because it’s possible to </w:t>
      </w:r>
      <w:r>
        <w:rPr>
          <w:rStyle w:val="Literal"/>
        </w:rPr>
        <w:t>collect</w:t>
      </w:r>
      <w:r>
        <w:rPr>
          <w:rFonts w:eastAsia="Microsoft YaHei"/>
        </w:rPr>
        <w:t xml:space="preserve"> into many different data structures, and Rust doesn’t know which you want unless you specify. For the type parameters for the key and value types, however, we use underscores and Rust can infer the types that the hash map contains based on the types of the data in the vector.</w:t>
      </w:r>
    </w:p>
    <w:p>
      <w:pPr>
        <w:pStyle w:val="HeadB"/>
        <w:rPr/>
      </w:pPr>
      <w:bookmarkStart w:id="21" w:name="hashmaps-and-ownership"/>
      <w:bookmarkEnd w:id="21"/>
      <w:r>
        <w:rPr/>
        <w:t>Hash</w:t>
      </w:r>
      <w:ins w:id="114" w:author="Carol Nichols" w:date="2017-02-17T22:39:00Z">
        <w:r>
          <w:rPr/>
          <w:t xml:space="preserve"> </w:t>
        </w:r>
      </w:ins>
      <w:del w:id="115" w:author="Carol Nichols" w:date="2017-02-17T22:39:00Z">
        <w:r>
          <w:rPr/>
          <w:delText>m</w:delText>
        </w:r>
      </w:del>
      <w:ins w:id="116" w:author="Carol Nichols" w:date="2017-02-17T22:39:00Z">
        <w:r>
          <w:rPr/>
          <w:t>M</w:t>
        </w:r>
      </w:ins>
      <w:r>
        <w:rPr/>
        <w:t>aps and Ownership</w:t>
      </w:r>
    </w:p>
    <w:p>
      <w:pPr>
        <w:pStyle w:val="BodyFirst"/>
        <w:rPr>
          <w:rFonts w:eastAsia="Microsoft YaHei"/>
        </w:rPr>
      </w:pPr>
      <w:r>
        <w:rPr>
          <w:rFonts w:eastAsia="Microsoft YaHei"/>
        </w:rPr>
        <w:t xml:space="preserve">For types that implement the </w:t>
      </w:r>
      <w:r>
        <w:rPr>
          <w:rStyle w:val="Literal"/>
        </w:rPr>
        <w:t>Copy</w:t>
      </w:r>
      <w:r>
        <w:rPr>
          <w:rFonts w:eastAsia="Microsoft YaHei"/>
        </w:rPr>
        <w:t xml:space="preserve"> trait, like </w:t>
      </w:r>
      <w:r>
        <w:rPr>
          <w:rStyle w:val="Literal"/>
        </w:rPr>
        <w:t>i32</w:t>
      </w:r>
      <w:r>
        <w:rPr>
          <w:rFonts w:eastAsia="Microsoft YaHei"/>
        </w:rPr>
        <w:t xml:space="preserve">, the values are copied into the hash map. For owned values like </w:t>
      </w:r>
      <w:r>
        <w:rPr>
          <w:rStyle w:val="Literal"/>
        </w:rPr>
        <w:t>String</w:t>
      </w:r>
      <w:r>
        <w:rPr>
          <w:rFonts w:eastAsia="Microsoft YaHei"/>
        </w:rPr>
        <w:t>, the values will be moved and the hash map will be the owner of those values:</w:t>
      </w:r>
    </w:p>
    <w:p>
      <w:pPr>
        <w:pStyle w:val="CodeA"/>
        <w:rPr/>
      </w:pPr>
      <w:r>
        <w:rPr/>
        <w:t>use std::collections::HashMap;</w:t>
      </w:r>
    </w:p>
    <w:p>
      <w:pPr>
        <w:pStyle w:val="CodeB"/>
        <w:rPr/>
      </w:pPr>
      <w:r>
        <w:rPr/>
      </w:r>
    </w:p>
    <w:p>
      <w:pPr>
        <w:pStyle w:val="CodeB"/>
        <w:rPr/>
      </w:pPr>
      <w:r>
        <w:rPr/>
        <w:t>let field_name = String::from("Favorite color");</w:t>
      </w:r>
    </w:p>
    <w:p>
      <w:pPr>
        <w:pStyle w:val="CodeB"/>
        <w:rPr/>
      </w:pPr>
      <w:r>
        <w:rPr/>
        <w:t>let field_value = String::from("Blue");</w:t>
      </w:r>
    </w:p>
    <w:p>
      <w:pPr>
        <w:pStyle w:val="CodeB"/>
        <w:rPr/>
      </w:pPr>
      <w:r>
        <w:rPr/>
      </w:r>
    </w:p>
    <w:p>
      <w:pPr>
        <w:pStyle w:val="CodeB"/>
        <w:rPr/>
      </w:pPr>
      <w:r>
        <w:rPr/>
        <w:t>let mut map = HashMap::new();</w:t>
      </w:r>
    </w:p>
    <w:p>
      <w:pPr>
        <w:pStyle w:val="CodeB"/>
        <w:rPr/>
      </w:pPr>
      <w:r>
        <w:rPr/>
        <w:t>map.insert(field_name, field_value);</w:t>
      </w:r>
    </w:p>
    <w:p>
      <w:pPr>
        <w:pStyle w:val="CodeC"/>
        <w:rPr/>
      </w:pPr>
      <w:r>
        <w:rPr/>
        <w:t>// field_name and field_value are invalid at this point</w:t>
      </w:r>
    </w:p>
    <w:p>
      <w:pPr>
        <w:pStyle w:val="Body"/>
        <w:rPr>
          <w:rFonts w:eastAsia="Microsoft YaHei"/>
        </w:rPr>
      </w:pPr>
      <w:r>
        <w:rPr>
          <w:rFonts w:eastAsia="Microsoft YaHei"/>
        </w:rPr>
        <w:t xml:space="preserve">We would not be able to use the bindings </w:t>
      </w:r>
      <w:r>
        <w:rPr>
          <w:rStyle w:val="Literal"/>
        </w:rPr>
        <w:t>field_name</w:t>
      </w:r>
      <w:r>
        <w:rPr>
          <w:rFonts w:eastAsia="Microsoft YaHei"/>
        </w:rPr>
        <w:t xml:space="preserve"> and </w:t>
      </w:r>
      <w:r>
        <w:rPr>
          <w:rStyle w:val="Literal"/>
        </w:rPr>
        <w:t>field_value</w:t>
      </w:r>
      <w:r>
        <w:rPr>
          <w:rFonts w:eastAsia="Microsoft YaHei"/>
        </w:rPr>
        <w:t xml:space="preserve"> after they have been moved into the hash map with the call to </w:t>
      </w:r>
      <w:r>
        <w:rPr>
          <w:rStyle w:val="Literal"/>
        </w:rPr>
        <w:t>insert</w:t>
      </w:r>
      <w:r>
        <w:rPr>
          <w:rFonts w:eastAsia="Microsoft YaHei"/>
        </w:rPr>
        <w:t>.</w:t>
      </w:r>
    </w:p>
    <w:p>
      <w:pPr>
        <w:pStyle w:val="Body"/>
        <w:rPr>
          <w:rFonts w:eastAsia="Microsoft YaHei"/>
        </w:rPr>
      </w:pPr>
      <w:r>
        <w:rPr>
          <w:rFonts w:eastAsia="Microsoft YaHei"/>
        </w:rPr>
        <w:t>If we insert references to values into the hash map, the values themselves will not be moved into the hash map. The values that the references point to must be valid for at least as long as the hash map is valid, though. We will talk more about these issues in the Lifetimes section of Chapter 10.</w:t>
      </w:r>
    </w:p>
    <w:p>
      <w:pPr>
        <w:pStyle w:val="HeadB"/>
        <w:rPr/>
      </w:pPr>
      <w:bookmarkStart w:id="22" w:name="accessing-values-in-a-hash-map"/>
      <w:bookmarkEnd w:id="22"/>
      <w:r>
        <w:rPr/>
        <w:t>Accessing Values in a Hash Map</w:t>
      </w:r>
    </w:p>
    <w:p>
      <w:pPr>
        <w:pStyle w:val="BodyFirst"/>
        <w:rPr>
          <w:rFonts w:eastAsia="Microsoft YaHei"/>
        </w:rPr>
      </w:pPr>
      <w:r>
        <w:rPr>
          <w:rFonts w:eastAsia="Microsoft YaHei"/>
        </w:rPr>
        <w:t xml:space="preserve">We can get a value out of the hash map by providing its key to the </w:t>
      </w:r>
      <w:r>
        <w:rPr>
          <w:rStyle w:val="Literal"/>
        </w:rPr>
        <w:t>get</w:t>
      </w:r>
      <w:r>
        <w:rPr>
          <w:rFonts w:eastAsia="Microsoft YaHei"/>
        </w:rPr>
        <w:t xml:space="preserve"> method:</w:t>
      </w:r>
    </w:p>
    <w:p>
      <w:pPr>
        <w:pStyle w:val="CodeA"/>
        <w:rPr/>
      </w:pPr>
      <w:r>
        <w:rPr/>
        <w:t>use std::collections::HashMap;</w:t>
      </w:r>
    </w:p>
    <w:p>
      <w:pPr>
        <w:pStyle w:val="CodeB"/>
        <w:rPr/>
      </w:pPr>
      <w:r>
        <w:rPr/>
      </w:r>
    </w:p>
    <w:p>
      <w:pPr>
        <w:pStyle w:val="CodeB"/>
        <w:rPr/>
      </w:pPr>
      <w:r>
        <w:rPr/>
        <w:t>let mut scores = HashMap::new();</w:t>
      </w:r>
    </w:p>
    <w:p>
      <w:pPr>
        <w:pStyle w:val="CodeB"/>
        <w:rPr/>
      </w:pPr>
      <w:r>
        <w:rPr/>
      </w:r>
    </w:p>
    <w:p>
      <w:pPr>
        <w:pStyle w:val="CodeB"/>
        <w:rPr/>
      </w:pPr>
      <w:r>
        <w:rPr/>
        <w:t>scores.insert(String::from("Blue"), 10);</w:t>
      </w:r>
    </w:p>
    <w:p>
      <w:pPr>
        <w:pStyle w:val="CodeB"/>
        <w:rPr/>
      </w:pPr>
      <w:r>
        <w:rPr/>
        <w:t>scores.insert(String::from("Yellow"), 50);</w:t>
      </w:r>
    </w:p>
    <w:p>
      <w:pPr>
        <w:pStyle w:val="CodeB"/>
        <w:rPr/>
      </w:pPr>
      <w:r>
        <w:rPr/>
      </w:r>
    </w:p>
    <w:p>
      <w:pPr>
        <w:pStyle w:val="CodeB"/>
        <w:rPr/>
      </w:pPr>
      <w:r>
        <w:rPr/>
        <w:t>let team_name = String::from("Blue");</w:t>
      </w:r>
    </w:p>
    <w:p>
      <w:pPr>
        <w:pStyle w:val="CodeC"/>
        <w:rPr/>
      </w:pPr>
      <w:r>
        <w:rPr/>
        <w:t>let score = scores.get(&amp;team_name);</w:t>
      </w:r>
    </w:p>
    <w:p>
      <w:pPr>
        <w:pStyle w:val="Body"/>
        <w:rPr>
          <w:rFonts w:eastAsia="Microsoft YaHei"/>
        </w:rPr>
      </w:pPr>
      <w:r>
        <w:rPr>
          <w:rFonts w:eastAsia="Microsoft YaHei"/>
        </w:rPr>
        <w:t xml:space="preserve">Here, </w:t>
      </w:r>
      <w:r>
        <w:rPr>
          <w:rStyle w:val="Literal"/>
        </w:rPr>
        <w:t>score</w:t>
      </w:r>
      <w:r>
        <w:rPr>
          <w:rFonts w:eastAsia="Microsoft YaHei"/>
        </w:rPr>
        <w:t xml:space="preserve"> will have the value that’s associated with the Blue team, and the result will be </w:t>
      </w:r>
      <w:r>
        <w:rPr>
          <w:rStyle w:val="Literal"/>
        </w:rPr>
        <w:t>Some(10)</w:t>
      </w:r>
      <w:r>
        <w:rPr>
          <w:rFonts w:eastAsia="Microsoft YaHei"/>
        </w:rPr>
        <w:t xml:space="preserve">. The result is wrapped in </w:t>
      </w:r>
      <w:r>
        <w:rPr>
          <w:rStyle w:val="Literal"/>
        </w:rPr>
        <w:t>Some</w:t>
      </w:r>
      <w:r>
        <w:rPr>
          <w:rFonts w:eastAsia="Microsoft YaHei"/>
        </w:rPr>
        <w:t xml:space="preserve"> because </w:t>
      </w:r>
      <w:r>
        <w:rPr>
          <w:rStyle w:val="Literal"/>
        </w:rPr>
        <w:t xml:space="preserve">get </w:t>
      </w:r>
      <w:r>
        <w:rPr>
          <w:rFonts w:eastAsia="Microsoft YaHei"/>
        </w:rPr>
        <w:t xml:space="preserve">returns an </w:t>
      </w:r>
      <w:r>
        <w:rPr>
          <w:rStyle w:val="Literal"/>
        </w:rPr>
        <w:t>Option&lt;V&gt;</w:t>
      </w:r>
      <w:r>
        <w:rPr>
          <w:rFonts w:eastAsia="Microsoft YaHei"/>
        </w:rPr>
        <w:t xml:space="preserve">; if there’s no value for that key in the hash map, </w:t>
      </w:r>
      <w:r>
        <w:rPr>
          <w:rStyle w:val="Literal"/>
        </w:rPr>
        <w:t xml:space="preserve">get </w:t>
      </w:r>
      <w:r>
        <w:rPr>
          <w:rFonts w:eastAsia="Microsoft YaHei"/>
        </w:rPr>
        <w:t xml:space="preserve">will return </w:t>
      </w:r>
      <w:r>
        <w:rPr>
          <w:rStyle w:val="Literal"/>
        </w:rPr>
        <w:t>None</w:t>
      </w:r>
      <w:r>
        <w:rPr>
          <w:rFonts w:eastAsia="Microsoft YaHei"/>
        </w:rPr>
        <w:t xml:space="preserve">. The program will need to handle the </w:t>
      </w:r>
      <w:r>
        <w:rPr>
          <w:rStyle w:val="Literal"/>
        </w:rPr>
        <w:t>Option</w:t>
      </w:r>
      <w:r>
        <w:rPr>
          <w:rFonts w:eastAsia="Microsoft YaHei"/>
        </w:rPr>
        <w:t xml:space="preserve"> in one of the ways that we covered in Chapter 6.</w:t>
      </w:r>
    </w:p>
    <w:p>
      <w:pPr>
        <w:pStyle w:val="Body"/>
        <w:rPr>
          <w:rFonts w:eastAsia="Microsoft YaHei"/>
        </w:rPr>
      </w:pPr>
      <w:r>
        <w:rPr>
          <w:rFonts w:eastAsia="Microsoft YaHei"/>
        </w:rPr>
        <w:t xml:space="preserve">We can iterate over each key/value pair in a hash map in a similar manner as we do with vectors, using a </w:t>
      </w:r>
      <w:r>
        <w:rPr>
          <w:rStyle w:val="Literal"/>
        </w:rPr>
        <w:t>for</w:t>
      </w:r>
      <w:r>
        <w:rPr>
          <w:rFonts w:eastAsia="Microsoft YaHei"/>
        </w:rPr>
        <w:t xml:space="preserve"> loop:</w:t>
      </w:r>
    </w:p>
    <w:p>
      <w:pPr>
        <w:pStyle w:val="CodeA"/>
        <w:rPr/>
      </w:pPr>
      <w:r>
        <w:rPr/>
        <w:t>use std::collections::HashMap;</w:t>
      </w:r>
    </w:p>
    <w:p>
      <w:pPr>
        <w:pStyle w:val="CodeB"/>
        <w:rPr/>
      </w:pPr>
      <w:r>
        <w:rPr/>
      </w:r>
    </w:p>
    <w:p>
      <w:pPr>
        <w:pStyle w:val="CodeB"/>
        <w:rPr/>
      </w:pPr>
      <w:r>
        <w:rPr/>
        <w:t>let mut scores = HashMap::new();</w:t>
      </w:r>
    </w:p>
    <w:p>
      <w:pPr>
        <w:pStyle w:val="CodeB"/>
        <w:rPr/>
      </w:pPr>
      <w:r>
        <w:rPr/>
      </w:r>
    </w:p>
    <w:p>
      <w:pPr>
        <w:pStyle w:val="CodeB"/>
        <w:rPr/>
      </w:pPr>
      <w:r>
        <w:rPr/>
        <w:t>scores.insert(String::from("Blue"), 10);</w:t>
      </w:r>
    </w:p>
    <w:p>
      <w:pPr>
        <w:pStyle w:val="CodeB"/>
        <w:rPr/>
      </w:pPr>
      <w:r>
        <w:rPr/>
        <w:t>scores.insert(String::from("Yellow"), 50);</w:t>
      </w:r>
    </w:p>
    <w:p>
      <w:pPr>
        <w:pStyle w:val="CodeB"/>
        <w:rPr/>
      </w:pPr>
      <w:r>
        <w:rPr/>
      </w:r>
    </w:p>
    <w:p>
      <w:pPr>
        <w:pStyle w:val="CodeB"/>
        <w:rPr/>
      </w:pPr>
      <w:r>
        <w:rPr/>
        <w:t>for (key, value) in &amp;scores {</w:t>
      </w:r>
    </w:p>
    <w:p>
      <w:pPr>
        <w:pStyle w:val="CodeB"/>
        <w:rPr/>
      </w:pPr>
      <w:r>
        <w:rPr/>
        <w:t xml:space="preserve">    </w:t>
      </w:r>
      <w:r>
        <w:rPr/>
        <w:t>println!("{}: {}", key, value);</w:t>
      </w:r>
    </w:p>
    <w:p>
      <w:pPr>
        <w:pStyle w:val="CodeC"/>
        <w:rPr/>
      </w:pPr>
      <w:r>
        <w:rPr/>
        <w:t>}</w:t>
      </w:r>
    </w:p>
    <w:p>
      <w:pPr>
        <w:pStyle w:val="Body"/>
        <w:rPr>
          <w:rFonts w:eastAsia="Microsoft YaHei"/>
        </w:rPr>
      </w:pPr>
      <w:r>
        <w:rPr>
          <w:rFonts w:eastAsia="Microsoft YaHei"/>
        </w:rPr>
        <w:t>This will print each pair, in an arbitrary order:</w:t>
      </w:r>
    </w:p>
    <w:p>
      <w:pPr>
        <w:pStyle w:val="CodeA"/>
        <w:rPr/>
      </w:pPr>
      <w:r>
        <w:rPr/>
        <w:t>Yellow: 50</w:t>
      </w:r>
    </w:p>
    <w:p>
      <w:pPr>
        <w:pStyle w:val="CodeC"/>
        <w:rPr/>
      </w:pPr>
      <w:r>
        <w:rPr/>
        <w:t>Blue: 10</w:t>
      </w:r>
    </w:p>
    <w:p>
      <w:pPr>
        <w:pStyle w:val="HeadB"/>
        <w:rPr/>
      </w:pPr>
      <w:bookmarkStart w:id="23" w:name="updating-a-hash-map"/>
      <w:bookmarkEnd w:id="23"/>
      <w:r>
        <w:rPr/>
        <w:t>Updating a Hash Map</w:t>
      </w:r>
    </w:p>
    <w:p>
      <w:pPr>
        <w:pStyle w:val="BodyFirst"/>
        <w:rPr>
          <w:rFonts w:eastAsia="Microsoft YaHei"/>
        </w:rPr>
      </w:pPr>
      <w:r>
        <w:rPr>
          <w:rFonts w:eastAsia="Microsoft YaHei"/>
        </w:rPr>
        <w:t xml:space="preserve">While the number of keys and values is growable, each individual key can only have one value associated with it at a time. When we want to change the data in a hash map, we have to decide how to handle the case when a key already has a value assigned. We could choose to replace the old value with the new value, completely disregarding the old value. We could choose to keep the old value and ignore the new value, and only add the new value if the key </w:t>
      </w:r>
      <w:r>
        <w:rPr>
          <w:rStyle w:val="EmphasisItalic"/>
          <w:rFonts w:eastAsia="Microsoft YaHei"/>
        </w:rPr>
        <w:t xml:space="preserve">doesn’t </w:t>
      </w:r>
      <w:r>
        <w:rPr>
          <w:rFonts w:eastAsia="Microsoft YaHei"/>
        </w:rPr>
        <w:t>already have a value. Or we could combine the old value and the new value. Let’s look at how to do each of these!</w:t>
      </w:r>
    </w:p>
    <w:p>
      <w:pPr>
        <w:pStyle w:val="HeadC"/>
        <w:rPr>
          <w:rFonts w:eastAsia="Microsoft YaHei"/>
          <w:sz w:val="24"/>
          <w:szCs w:val="24"/>
        </w:rPr>
      </w:pPr>
      <w:bookmarkStart w:id="24" w:name="overwriting-a-value"/>
      <w:bookmarkEnd w:id="24"/>
      <w:r>
        <w:rPr>
          <w:rFonts w:eastAsia="Microsoft YaHei"/>
        </w:rPr>
        <w:t>Overwriting a Value</w:t>
      </w:r>
    </w:p>
    <w:p>
      <w:pPr>
        <w:pStyle w:val="BodyFirst"/>
        <w:rPr>
          <w:rFonts w:eastAsia="Microsoft YaHei"/>
        </w:rPr>
      </w:pPr>
      <w:r>
        <w:rPr>
          <w:rFonts w:eastAsia="Microsoft YaHei"/>
        </w:rPr>
        <w:t>If we insert a key and a value into a hash</w:t>
      </w:r>
      <w:ins w:id="117" w:author="Carol Nichols" w:date="2017-02-17T22:39:00Z">
        <w:r>
          <w:rPr>
            <w:rFonts w:eastAsia="Microsoft YaHei"/>
          </w:rPr>
          <w:t xml:space="preserve"> </w:t>
        </w:r>
      </w:ins>
      <w:r>
        <w:rPr>
          <w:rFonts w:eastAsia="Microsoft YaHei"/>
        </w:rPr>
        <w:t xml:space="preserve">map, then insert that same key with a different value, the value associated with that key will be replaced. Even though this following code calls </w:t>
      </w:r>
      <w:r>
        <w:rPr>
          <w:rStyle w:val="Literal"/>
        </w:rPr>
        <w:t>insert</w:t>
      </w:r>
      <w:r>
        <w:rPr>
          <w:rFonts w:eastAsia="Microsoft YaHei"/>
        </w:rPr>
        <w:t xml:space="preserve"> twice, the hash map will only contain one key/value pair because we’re inserting the value for the Blue team’s key both times:</w:t>
      </w:r>
    </w:p>
    <w:p>
      <w:pPr>
        <w:pStyle w:val="CodeA"/>
        <w:rPr/>
      </w:pPr>
      <w:r>
        <w:rPr/>
        <w:t>use std::collections::HashMap;</w:t>
      </w:r>
    </w:p>
    <w:p>
      <w:pPr>
        <w:pStyle w:val="CodeB"/>
        <w:rPr/>
      </w:pPr>
      <w:r>
        <w:rPr/>
      </w:r>
    </w:p>
    <w:p>
      <w:pPr>
        <w:pStyle w:val="CodeB"/>
        <w:rPr/>
      </w:pPr>
      <w:r>
        <w:rPr/>
        <w:t>let mut scores = HashMap::new();</w:t>
      </w:r>
    </w:p>
    <w:p>
      <w:pPr>
        <w:pStyle w:val="CodeB"/>
        <w:rPr/>
      </w:pPr>
      <w:r>
        <w:rPr/>
      </w:r>
    </w:p>
    <w:p>
      <w:pPr>
        <w:pStyle w:val="CodeB"/>
        <w:rPr/>
      </w:pPr>
      <w:r>
        <w:rPr/>
        <w:t>scores.insert(String::from("Blue"), 10);</w:t>
      </w:r>
    </w:p>
    <w:p>
      <w:pPr>
        <w:pStyle w:val="CodeB"/>
        <w:rPr/>
      </w:pPr>
      <w:r>
        <w:rPr/>
        <w:t>scores.insert(String::from("Blue"), 25);</w:t>
      </w:r>
    </w:p>
    <w:p>
      <w:pPr>
        <w:pStyle w:val="CodeB"/>
        <w:rPr/>
      </w:pPr>
      <w:r>
        <w:rPr/>
      </w:r>
    </w:p>
    <w:p>
      <w:pPr>
        <w:pStyle w:val="CodeC"/>
        <w:rPr/>
      </w:pPr>
      <w:r>
        <w:rPr/>
        <w:t>println!("{:?}", scores);</w:t>
      </w:r>
    </w:p>
    <w:p>
      <w:pPr>
        <w:pStyle w:val="Body"/>
        <w:rPr/>
      </w:pPr>
      <w:r>
        <w:rPr>
          <w:rFonts w:eastAsia="Microsoft YaHei"/>
        </w:rPr>
        <w:t xml:space="preserve">This will print </w:t>
      </w:r>
      <w:r>
        <w:rPr>
          <w:rStyle w:val="Literal"/>
        </w:rPr>
        <w:t>{"Blue": 25}</w:t>
      </w:r>
      <w:r>
        <w:rPr>
          <w:rFonts w:eastAsia="Microsoft YaHei"/>
        </w:rPr>
        <w:t xml:space="preserve">. The original value of </w:t>
      </w:r>
      <w:del w:id="118" w:author="Carol Nichols" w:date="2017-02-17T22:39:00Z">
        <w:r>
          <w:rPr>
            <w:rFonts w:eastAsia="Microsoft YaHei"/>
          </w:rPr>
          <w:delText>25</w:delText>
        </w:r>
      </w:del>
      <w:ins w:id="119" w:author="Carol Nichols" w:date="2017-02-17T22:39:00Z">
        <w:r>
          <w:rPr>
            <w:rFonts w:eastAsia="Microsoft YaHei"/>
          </w:rPr>
          <w:t>10</w:t>
        </w:r>
      </w:ins>
      <w:r>
        <w:rPr>
          <w:rFonts w:eastAsia="Microsoft YaHei"/>
        </w:rPr>
        <w:t xml:space="preserve"> has been overwritten.</w:t>
      </w:r>
    </w:p>
    <w:p>
      <w:pPr>
        <w:pStyle w:val="HeadC"/>
        <w:rPr>
          <w:rFonts w:eastAsia="Microsoft YaHei"/>
          <w:sz w:val="24"/>
          <w:szCs w:val="24"/>
        </w:rPr>
      </w:pPr>
      <w:bookmarkStart w:id="25" w:name="only-insert-if-the-key-has-no-value"/>
      <w:bookmarkEnd w:id="25"/>
      <w:r>
        <w:rPr>
          <w:rFonts w:eastAsia="Microsoft YaHei"/>
        </w:rPr>
        <w:t>Only Insert If the Key Has No Value</w:t>
      </w:r>
    </w:p>
    <w:p>
      <w:pPr>
        <w:pStyle w:val="BodyFirst"/>
        <w:rPr>
          <w:rFonts w:eastAsia="Microsoft YaHei"/>
        </w:rPr>
      </w:pPr>
      <w:r>
        <w:rPr>
          <w:rFonts w:eastAsia="Microsoft YaHei"/>
        </w:rPr>
        <w:t xml:space="preserve">It’s common to want to check if a particular key has a value and, if it does not, insert a value for it. Hash maps have a special API for this, called </w:t>
      </w:r>
      <w:r>
        <w:rPr>
          <w:rStyle w:val="Literal"/>
        </w:rPr>
        <w:t>entry</w:t>
      </w:r>
      <w:r>
        <w:rPr>
          <w:rFonts w:eastAsia="Microsoft YaHei"/>
        </w:rPr>
        <w:t xml:space="preserve">, that takes the key we want to check as an argument. The return value of the </w:t>
      </w:r>
      <w:r>
        <w:rPr>
          <w:rStyle w:val="Literal"/>
        </w:rPr>
        <w:t>entry</w:t>
      </w:r>
      <w:r>
        <w:rPr>
          <w:rFonts w:eastAsia="Microsoft YaHei"/>
        </w:rPr>
        <w:t xml:space="preserve"> function is an enum, </w:t>
      </w:r>
      <w:r>
        <w:rPr>
          <w:rStyle w:val="Literal"/>
        </w:rPr>
        <w:t>Entry</w:t>
      </w:r>
      <w:r>
        <w:rPr>
          <w:rFonts w:eastAsia="Microsoft YaHei"/>
        </w:rPr>
        <w:t>, that represents a value that might or might not exist. Let’s say that we want to check if the key for the Yellow team has a value associated with it. If it doesn’t, we want to insert the value 50, and the same for the Blue team. With the entry API, the code for this looks like:</w:t>
      </w:r>
    </w:p>
    <w:p>
      <w:pPr>
        <w:pStyle w:val="CodeA"/>
        <w:rPr/>
      </w:pPr>
      <w:r>
        <w:rPr/>
        <w:t>use std::collections::HashMap;</w:t>
      </w:r>
    </w:p>
    <w:p>
      <w:pPr>
        <w:pStyle w:val="CodeB"/>
        <w:rPr/>
      </w:pPr>
      <w:r>
        <w:rPr/>
      </w:r>
    </w:p>
    <w:p>
      <w:pPr>
        <w:pStyle w:val="CodeB"/>
        <w:rPr/>
      </w:pPr>
      <w:r>
        <w:rPr/>
        <w:t>let mut scores = HashMap::new();</w:t>
      </w:r>
    </w:p>
    <w:p>
      <w:pPr>
        <w:pStyle w:val="CodeB"/>
        <w:rPr/>
      </w:pPr>
      <w:r>
        <w:rPr/>
        <w:t>scores.insert(String::from("Blue"), 10);</w:t>
      </w:r>
    </w:p>
    <w:p>
      <w:pPr>
        <w:pStyle w:val="CodeB"/>
        <w:rPr/>
      </w:pPr>
      <w:r>
        <w:rPr/>
      </w:r>
    </w:p>
    <w:p>
      <w:pPr>
        <w:pStyle w:val="CodeB"/>
        <w:rPr/>
      </w:pPr>
      <w:r>
        <w:rPr/>
        <w:t>scores.entry(String::from("Yellow")).or_insert(50);</w:t>
      </w:r>
    </w:p>
    <w:p>
      <w:pPr>
        <w:pStyle w:val="CodeB"/>
        <w:rPr/>
      </w:pPr>
      <w:r>
        <w:rPr/>
        <w:t>scores.entry(String::from("Blue")).or_insert(50);</w:t>
      </w:r>
    </w:p>
    <w:p>
      <w:pPr>
        <w:pStyle w:val="CodeB"/>
        <w:rPr/>
      </w:pPr>
      <w:r>
        <w:rPr/>
      </w:r>
    </w:p>
    <w:p>
      <w:pPr>
        <w:pStyle w:val="CodeC"/>
        <w:rPr/>
      </w:pPr>
      <w:r>
        <w:rPr/>
        <w:t>println!("{:?}", scores);</w:t>
      </w:r>
    </w:p>
    <w:p>
      <w:pPr>
        <w:pStyle w:val="Body"/>
        <w:rPr/>
      </w:pPr>
      <w:r>
        <w:rPr>
          <w:rFonts w:eastAsia="Microsoft YaHei"/>
        </w:rPr>
        <w:t xml:space="preserve">The </w:t>
      </w:r>
      <w:r>
        <w:rPr>
          <w:rStyle w:val="Literal"/>
        </w:rPr>
        <w:t>or_insert</w:t>
      </w:r>
      <w:r>
        <w:rPr>
          <w:rFonts w:eastAsia="Microsoft YaHei"/>
        </w:rPr>
        <w:t xml:space="preserve"> method on </w:t>
      </w:r>
      <w:r>
        <w:rPr>
          <w:rStyle w:val="Literal"/>
        </w:rPr>
        <w:t>Entry</w:t>
      </w:r>
      <w:r>
        <w:rPr>
          <w:rFonts w:eastAsia="Microsoft YaHei"/>
        </w:rPr>
        <w:t xml:space="preserve"> returns the value for the</w:t>
      </w:r>
      <w:ins w:id="120" w:author="Carol Nichols" w:date="2017-02-17T15:30:00Z">
        <w:r>
          <w:rPr>
            <w:rFonts w:eastAsia="Microsoft YaHei"/>
          </w:rPr>
          <w:t xml:space="preserve"> corresponding</w:t>
        </w:r>
      </w:ins>
      <w:r>
        <w:rPr>
          <w:rFonts w:eastAsia="Microsoft YaHei"/>
        </w:rPr>
        <w:t xml:space="preserve"> </w:t>
      </w:r>
      <w:r>
        <w:rPr>
          <w:rStyle w:val="Literal"/>
        </w:rPr>
        <w:t>Entry</w:t>
      </w:r>
      <w:del w:id="121" w:author="Carol Nichols" w:date="2017-02-17T15:31:00Z">
        <w:r>
          <w:rPr>
            <w:rStyle w:val="Literal"/>
            <w:rFonts w:eastAsia="Microsoft YaHei"/>
          </w:rPr>
          <w:delText>”s</w:delText>
        </w:r>
      </w:del>
      <w:r>
        <w:rPr>
          <w:rFonts w:eastAsia="Microsoft YaHei"/>
        </w:rPr>
        <w:t xml:space="preserve"> key if it exists, and if not, inserts its argument as the new value for th</w:t>
      </w:r>
      <w:del w:id="122" w:author="Carol Nichols" w:date="2017-02-17T15:31:00Z">
        <w:r>
          <w:rPr>
            <w:rFonts w:eastAsia="Microsoft YaHei"/>
          </w:rPr>
          <w:delText xml:space="preserve">e </w:delText>
        </w:r>
      </w:del>
      <w:del w:id="123" w:author="Carol Nichols" w:date="2017-02-17T15:31:00Z">
        <w:r>
          <w:rPr>
            <w:rStyle w:val="Literal"/>
            <w:rFonts w:eastAsia="Microsoft YaHei"/>
          </w:rPr>
          <w:delText>Entry</w:delText>
        </w:r>
      </w:del>
      <w:del w:id="124" w:author="Carol Nichols" w:date="2017-02-17T15:31:00Z">
        <w:r>
          <w:rPr>
            <w:rFonts w:eastAsia="Microsoft YaHei"/>
          </w:rPr>
          <w:delText>”</w:delText>
        </w:r>
      </w:del>
      <w:ins w:id="125" w:author="Carol Nichols" w:date="2017-02-17T15:31:00Z">
        <w:r>
          <w:rPr>
            <w:rFonts w:eastAsia="Microsoft YaHei"/>
          </w:rPr>
          <w:t>i</w:t>
        </w:r>
      </w:ins>
      <w:r>
        <w:rPr>
          <w:rFonts w:eastAsia="Microsoft YaHei"/>
        </w:rPr>
        <w:t xml:space="preserve">s key and returns </w:t>
      </w:r>
      <w:del w:id="126" w:author="Carol Nichols" w:date="2017-02-17T15:31:00Z">
        <w:r>
          <w:rPr>
            <w:rFonts w:eastAsia="Microsoft YaHei"/>
          </w:rPr>
          <w:delText>that</w:delText>
        </w:r>
      </w:del>
      <w:ins w:id="127" w:author="Carol Nichols" w:date="2017-02-17T15:31:00Z">
        <w:r>
          <w:rPr>
            <w:rFonts w:eastAsia="Microsoft YaHei"/>
          </w:rPr>
          <w:t xml:space="preserve">the modified </w:t>
        </w:r>
      </w:ins>
      <w:ins w:id="128" w:author="Carol Nichols" w:date="2017-02-17T15:31:00Z">
        <w:r>
          <w:rPr>
            <w:rStyle w:val="Literal"/>
            <w:rFonts w:eastAsia="Microsoft YaHei"/>
          </w:rPr>
          <w:t>Entry</w:t>
        </w:r>
      </w:ins>
      <w:r>
        <w:rPr>
          <w:rFonts w:eastAsia="Microsoft YaHei"/>
        </w:rPr>
        <w:t>. This is much cleaner than writing the logic ourselves, and in addition, plays more nicely with the borrow checker.</w:t>
      </w:r>
    </w:p>
    <w:p>
      <w:pPr>
        <w:pStyle w:val="Body"/>
        <w:rPr>
          <w:rFonts w:eastAsia="Microsoft YaHei"/>
        </w:rPr>
      </w:pPr>
      <w:r>
        <w:rPr>
          <w:rFonts w:eastAsia="Microsoft YaHei"/>
        </w:rPr>
        <w:t xml:space="preserve">This code will print </w:t>
      </w:r>
      <w:r>
        <w:rPr>
          <w:rStyle w:val="Literal"/>
        </w:rPr>
        <w:t>{"Yellow": 50, "Blue": 10}</w:t>
      </w:r>
      <w:r>
        <w:rPr>
          <w:rFonts w:eastAsia="Microsoft YaHei"/>
        </w:rPr>
        <w:t xml:space="preserve">. The first call to </w:t>
      </w:r>
      <w:r>
        <w:rPr>
          <w:rStyle w:val="Literal"/>
        </w:rPr>
        <w:t xml:space="preserve">entry </w:t>
      </w:r>
      <w:r>
        <w:rPr>
          <w:rFonts w:eastAsia="Microsoft YaHei"/>
        </w:rPr>
        <w:t xml:space="preserve">will insert the key for the Yellow team with the value 50, since the Yellow team doesn’t have a value already. The second call to </w:t>
      </w:r>
      <w:r>
        <w:rPr>
          <w:rStyle w:val="Literal"/>
        </w:rPr>
        <w:t>entry</w:t>
      </w:r>
      <w:r>
        <w:rPr>
          <w:rFonts w:eastAsia="Microsoft YaHei"/>
        </w:rPr>
        <w:t xml:space="preserve"> will not change the hash map since the Blue team already has the value 10.</w:t>
      </w:r>
    </w:p>
    <w:p>
      <w:pPr>
        <w:pStyle w:val="HeadC"/>
        <w:rPr>
          <w:rFonts w:eastAsia="Microsoft YaHei"/>
          <w:sz w:val="24"/>
          <w:szCs w:val="24"/>
        </w:rPr>
      </w:pPr>
      <w:bookmarkStart w:id="26" w:name="update-a-value-based-on-the-old-value"/>
      <w:bookmarkEnd w:id="26"/>
      <w:r>
        <w:rPr>
          <w:rFonts w:eastAsia="Microsoft YaHei"/>
        </w:rPr>
        <w:t>Update a Value Based on the Old Value</w:t>
      </w:r>
    </w:p>
    <w:p>
      <w:pPr>
        <w:pStyle w:val="BodyFirst"/>
        <w:rPr>
          <w:rFonts w:eastAsia="Microsoft YaHei"/>
        </w:rPr>
      </w:pPr>
      <w:r>
        <w:rPr>
          <w:rFonts w:eastAsia="Microsoft YaHei"/>
        </w:rPr>
        <w:t xml:space="preserve">Another common use case for hash maps is to look up a key’s value then update it, based on the old value. For instance, if we wanted to count how many times each word appeared in some text, we could use a hash map with the words as keys and increment the value to keep track of how many times we’ve seen that word. If this is the first time we’ve seen a word, we’ll first insert the value </w:t>
      </w:r>
      <w:r>
        <w:rPr>
          <w:rStyle w:val="Literal"/>
        </w:rPr>
        <w:t>0</w:t>
      </w:r>
      <w:r>
        <w:rPr>
          <w:rFonts w:eastAsia="Microsoft YaHei"/>
        </w:rPr>
        <w:t>.</w:t>
      </w:r>
    </w:p>
    <w:p>
      <w:pPr>
        <w:pStyle w:val="CodeA"/>
        <w:rPr/>
      </w:pPr>
      <w:r>
        <w:rPr/>
        <w:t>use std::collections::HashMap;</w:t>
      </w:r>
    </w:p>
    <w:p>
      <w:pPr>
        <w:pStyle w:val="CodeB"/>
        <w:rPr/>
      </w:pPr>
      <w:r>
        <w:rPr/>
      </w:r>
    </w:p>
    <w:p>
      <w:pPr>
        <w:pStyle w:val="CodeB"/>
        <w:rPr/>
      </w:pPr>
      <w:r>
        <w:rPr/>
        <w:t>let text = "hello world wonderful world";</w:t>
      </w:r>
    </w:p>
    <w:p>
      <w:pPr>
        <w:pStyle w:val="CodeB"/>
        <w:rPr/>
      </w:pPr>
      <w:r>
        <w:rPr/>
      </w:r>
    </w:p>
    <w:p>
      <w:pPr>
        <w:pStyle w:val="CodeB"/>
        <w:rPr/>
      </w:pPr>
      <w:r>
        <w:rPr/>
        <w:t>let mut map = HashMap::new();</w:t>
      </w:r>
    </w:p>
    <w:p>
      <w:pPr>
        <w:pStyle w:val="CodeB"/>
        <w:rPr/>
      </w:pPr>
      <w:r>
        <w:rPr/>
      </w:r>
    </w:p>
    <w:p>
      <w:pPr>
        <w:pStyle w:val="CodeB"/>
        <w:rPr/>
      </w:pPr>
      <w:r>
        <w:rPr/>
        <w:t>for word in text.split_whitespace() {</w:t>
      </w:r>
    </w:p>
    <w:p>
      <w:pPr>
        <w:pStyle w:val="CodeB"/>
        <w:rPr/>
      </w:pPr>
      <w:r>
        <w:rPr/>
        <w:t xml:space="preserve">    </w:t>
      </w:r>
      <w:r>
        <w:rPr/>
        <w:t>let count = map.entry(word).or_insert(0);</w:t>
      </w:r>
    </w:p>
    <w:p>
      <w:pPr>
        <w:pStyle w:val="CodeB"/>
        <w:rPr/>
      </w:pPr>
      <w:r>
        <w:rPr/>
        <w:t xml:space="preserve">    </w:t>
      </w:r>
      <w:r>
        <w:rPr/>
        <w:t>*count += 1;</w:t>
      </w:r>
    </w:p>
    <w:p>
      <w:pPr>
        <w:pStyle w:val="CodeB"/>
        <w:rPr/>
      </w:pPr>
      <w:r>
        <w:rPr/>
        <w:t>}</w:t>
      </w:r>
    </w:p>
    <w:p>
      <w:pPr>
        <w:pStyle w:val="CodeB"/>
        <w:rPr/>
      </w:pPr>
      <w:r>
        <w:rPr/>
      </w:r>
    </w:p>
    <w:p>
      <w:pPr>
        <w:pStyle w:val="CodeC"/>
        <w:rPr/>
      </w:pPr>
      <w:r>
        <w:rPr/>
        <w:t>println!("{:?}", map);</w:t>
      </w:r>
    </w:p>
    <w:p>
      <w:pPr>
        <w:pStyle w:val="Body"/>
        <w:rPr>
          <w:rFonts w:eastAsia="Microsoft YaHei"/>
        </w:rPr>
      </w:pPr>
      <w:r>
        <w:rPr>
          <w:rFonts w:eastAsia="Microsoft YaHei"/>
        </w:rPr>
        <w:t xml:space="preserve">This will print </w:t>
      </w:r>
      <w:r>
        <w:rPr>
          <w:rStyle w:val="Literal"/>
        </w:rPr>
        <w:t>{"world": 2, "hello": 1, "wonderful": 1}</w:t>
      </w:r>
      <w:r>
        <w:rPr>
          <w:rFonts w:eastAsia="Microsoft YaHei"/>
        </w:rPr>
        <w:t xml:space="preserve">. The </w:t>
      </w:r>
      <w:r>
        <w:rPr>
          <w:rStyle w:val="Literal"/>
        </w:rPr>
        <w:t xml:space="preserve">or_insert </w:t>
      </w:r>
      <w:r>
        <w:rPr>
          <w:rFonts w:eastAsia="Microsoft YaHei"/>
        </w:rPr>
        <w:t>method actually returns a mutable reference (</w:t>
      </w:r>
      <w:r>
        <w:rPr>
          <w:rStyle w:val="Literal"/>
        </w:rPr>
        <w:t>&amp;mut V</w:t>
      </w:r>
      <w:r>
        <w:rPr>
          <w:rFonts w:eastAsia="Microsoft YaHei"/>
        </w:rPr>
        <w:t xml:space="preserve">) to the value for this key. Here we store that mutable reference in the </w:t>
      </w:r>
      <w:r>
        <w:rPr>
          <w:rStyle w:val="Literal"/>
        </w:rPr>
        <w:t>count</w:t>
      </w:r>
      <w:r>
        <w:rPr>
          <w:rFonts w:eastAsia="Microsoft YaHei"/>
        </w:rPr>
        <w:t xml:space="preserve"> variable, so in order to assign to that value we must first dereference </w:t>
      </w:r>
      <w:r>
        <w:rPr>
          <w:rStyle w:val="Literal"/>
        </w:rPr>
        <w:t>count</w:t>
      </w:r>
      <w:r>
        <w:rPr>
          <w:rFonts w:eastAsia="Microsoft YaHei"/>
        </w:rPr>
        <w:t xml:space="preserve"> using the asterisk (</w:t>
      </w:r>
      <w:r>
        <w:rPr>
          <w:rStyle w:val="Literal"/>
        </w:rPr>
        <w:t>*</w:t>
      </w:r>
      <w:r>
        <w:rPr>
          <w:rFonts w:eastAsia="Microsoft YaHei"/>
        </w:rPr>
        <w:t xml:space="preserve">). The mutable reference goes out of scope at the end of the </w:t>
      </w:r>
      <w:r>
        <w:rPr>
          <w:rStyle w:val="Literal"/>
        </w:rPr>
        <w:t>for</w:t>
      </w:r>
      <w:r>
        <w:rPr>
          <w:rFonts w:eastAsia="Microsoft YaHei"/>
        </w:rPr>
        <w:t xml:space="preserve"> loop, so all of these changes are safe and allowed by the borrowing rules.</w:t>
      </w:r>
    </w:p>
    <w:p>
      <w:pPr>
        <w:pStyle w:val="HeadB"/>
        <w:rPr/>
      </w:pPr>
      <w:bookmarkStart w:id="27" w:name="hashing-function"/>
      <w:bookmarkEnd w:id="27"/>
      <w:r>
        <w:rPr/>
        <w:t>Hashing Function</w:t>
      </w:r>
    </w:p>
    <w:p>
      <w:pPr>
        <w:pStyle w:val="BodyFirst"/>
        <w:rPr/>
      </w:pPr>
      <w:r>
        <w:rPr>
          <w:rFonts w:eastAsia="Microsoft YaHei"/>
        </w:rPr>
        <w:t xml:space="preserve">By default, </w:t>
      </w:r>
      <w:r>
        <w:rPr>
          <w:rStyle w:val="Literal"/>
        </w:rPr>
        <w:t>HashMap</w:t>
      </w:r>
      <w:r>
        <w:rPr>
          <w:rFonts w:eastAsia="Microsoft YaHei"/>
        </w:rPr>
        <w:t xml:space="preserve"> uses a cryptographically secure hashing function that can provide resistance to Denial of Service (DoS) attacks. This is not the fastest hashing algorithm out there, but the tradeoff for better security that comes with the drop in performance is worth it. If you profile your code and find that the default hash function is too slow for your purposes, you can switch to another function </w:t>
      </w:r>
      <w:commentRangeStart w:id="14"/>
      <w:r>
        <w:rPr>
          <w:rFonts w:eastAsia="Microsoft YaHei"/>
        </w:rPr>
        <w:t xml:space="preserve">by specifying a different </w:t>
      </w:r>
      <w:r>
        <w:rPr>
          <w:rStyle w:val="EmphasisItalic"/>
          <w:rFonts w:eastAsia="Microsoft YaHei"/>
        </w:rPr>
        <w:t>hasher</w:t>
      </w:r>
      <w:r>
        <w:rPr>
          <w:rStyle w:val="EmphasisItalic"/>
          <w:rFonts w:eastAsia="Microsoft YaHei"/>
        </w:rPr>
      </w:r>
      <w:commentRangeEnd w:id="14"/>
      <w:r>
        <w:commentReference w:id="14"/>
      </w:r>
      <w:r>
        <w:rPr>
          <w:rStyle w:val="EmphasisItalic"/>
          <w:rFonts w:eastAsia="Microsoft YaHei"/>
        </w:rPr>
        <w:commentReference w:id="15"/>
      </w:r>
      <w:r>
        <w:rPr>
          <w:rFonts w:eastAsia="Microsoft YaHei"/>
        </w:rPr>
        <w:t xml:space="preserve">. A hasher is a type that implements the </w:t>
      </w:r>
      <w:r>
        <w:rPr>
          <w:rStyle w:val="Literal"/>
        </w:rPr>
        <w:t>BuildHasher</w:t>
      </w:r>
      <w:r>
        <w:rPr>
          <w:rFonts w:eastAsia="Microsoft YaHei"/>
        </w:rPr>
        <w:t xml:space="preserve"> trait. We’ll be talking about traits and how to implement them in Chapter 10.</w:t>
      </w:r>
      <w:ins w:id="129" w:author="Carol Nichols" w:date="2017-02-17T15:36:00Z">
        <w:r>
          <w:rPr>
            <w:rFonts w:eastAsia="Microsoft YaHei"/>
          </w:rPr>
          <w:t xml:space="preserve"> You don't necessarily have to implement your own hasher from scratch; crates.io has libraries that others have shared that provide hashers implementing many common </w:t>
        </w:r>
      </w:ins>
      <w:ins w:id="130" w:author="Carol Nichols" w:date="2017-02-17T15:37:00Z">
        <w:r>
          <w:rPr>
            <w:rFonts w:eastAsia="Microsoft YaHei"/>
          </w:rPr>
          <w:t>hashing algorithms.</w:t>
        </w:r>
      </w:ins>
    </w:p>
    <w:p>
      <w:pPr>
        <w:pStyle w:val="HeadA"/>
        <w:rPr>
          <w:rFonts w:eastAsia="Microsoft YaHei"/>
          <w:sz w:val="36"/>
          <w:szCs w:val="36"/>
        </w:rPr>
      </w:pPr>
      <w:bookmarkStart w:id="28" w:name="summary"/>
      <w:bookmarkEnd w:id="28"/>
      <w:r>
        <w:rPr>
          <w:rFonts w:eastAsia="Microsoft YaHei"/>
        </w:rPr>
        <w:t>Summary</w:t>
      </w:r>
    </w:p>
    <w:p>
      <w:pPr>
        <w:pStyle w:val="BodyFirst"/>
        <w:rPr>
          <w:rFonts w:eastAsia="Microsoft YaHei"/>
        </w:rPr>
      </w:pPr>
      <w:r>
        <w:rPr>
          <w:rFonts w:eastAsia="Microsoft YaHei"/>
        </w:rPr>
        <w:t>Vectors, strings, and hash maps will take you far in programs where you need to store, access, and modify data. Here are some exercises you should now be equipped to solve:</w:t>
      </w:r>
    </w:p>
    <w:p>
      <w:pPr>
        <w:pStyle w:val="BulletB"/>
        <w:rPr>
          <w:rFonts w:eastAsia="Microsoft YaHei"/>
        </w:rPr>
      </w:pPr>
      <w:r>
        <w:rPr>
          <w:rFonts w:eastAsia="Microsoft YaHei"/>
        </w:rPr>
        <w:t>Given a list of integers, use a vector and return the mean (average), median (when sorted, the value in the middle position), and mode (the value that occurs most often; a hash map will be helpful here) of the list.</w:t>
      </w:r>
    </w:p>
    <w:p>
      <w:pPr>
        <w:pStyle w:val="BulletB"/>
        <w:rPr>
          <w:rFonts w:eastAsia="Microsoft YaHei"/>
        </w:rPr>
      </w:pPr>
      <w:r>
        <w:rPr>
          <w:rFonts w:eastAsia="Microsoft YaHei"/>
        </w:rPr>
        <w:t>Convert strings to Pig Latin, where the first consonant of each word is moved to the end of the word with an added “ay”, so “first” becomes “irst-fay”. Words that start with a vowel get “hay” added to the end instead (“apple” becomes “apple-hay”). Remember about UTF-8 encoding!</w:t>
      </w:r>
    </w:p>
    <w:p>
      <w:pPr>
        <w:pStyle w:val="BulletB"/>
        <w:rPr>
          <w:rFonts w:eastAsia="Microsoft YaHei"/>
        </w:rPr>
      </w:pPr>
      <w:r>
        <w:rPr>
          <w:rFonts w:eastAsia="Microsoft YaHei"/>
        </w:rPr>
        <w:t>Using a hash map and vectors, create a text interface to allow a user to add employee names to a department in the company. For example, “Add Sally to Engineering” or “Add Amir to Sales”. Then let the user retrieve a list of all people in a department or all people in the company by department, sorted alphabetically.</w:t>
      </w:r>
    </w:p>
    <w:p>
      <w:pPr>
        <w:pStyle w:val="Body"/>
        <w:rPr>
          <w:rFonts w:eastAsia="Microsoft YaHei"/>
        </w:rPr>
      </w:pPr>
      <w:r>
        <w:rPr>
          <w:rFonts w:eastAsia="Microsoft YaHei"/>
        </w:rPr>
        <w:t>The standard library API documentation describes methods these types have that will be helpful for these exercises!</w:t>
      </w:r>
    </w:p>
    <w:p>
      <w:pPr>
        <w:pStyle w:val="Body"/>
        <w:rPr/>
      </w:pPr>
      <w:r>
        <w:rPr>
          <w:rFonts w:eastAsia="Microsoft YaHei"/>
        </w:rPr>
        <w:t>We’re getting into more complex programs where operations can fail, which means it’s a perfect time to go over error handling next!</w:t>
      </w:r>
    </w:p>
    <w:sectPr>
      <w:type w:val="nextPage"/>
      <w:pgSz w:w="12240" w:h="15840"/>
      <w:pgMar w:left="1440" w:right="1440" w:header="0" w:top="1440" w:footer="0" w:bottom="1440" w:gutter="0"/>
      <w:pgNumType w:fmt="decimal"/>
      <w:formProt w:val="false"/>
      <w:textDirection w:val="lrTb"/>
      <w:docGrid w:type="default" w:linePitch="360"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eddyb" w:date="2017-02-15T14:05:00Z" w:initials="eddyb">
    <w:p>
      <w:r>
        <w:rPr>
          <w:rFonts w:ascii="Liberation Serif" w:hAnsi="Liberation Serif" w:eastAsia="Tahoma" w:cs="Tahoma"/>
          <w:color w:val="00000A"/>
          <w:sz w:val="24"/>
          <w:szCs w:val="24"/>
          <w:lang w:val="en-US" w:eastAsia="en-US" w:bidi="en-US"/>
        </w:rPr>
        <w:t>“map” or “associative map” would be more appropriate, HashMap and BTreeMap are two compromises based on what the user might need, neither is more fundamental (unlike, say, Vec&lt;(K, V)&gt;, which is simple but also very slow).</w:t>
      </w:r>
    </w:p>
  </w:comment>
  <w:comment w:id="1" w:author="Carol Nichols" w:date="2017-02-19T12:36:01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eddyb (02/15/2017, 14:05): "..."</w:t>
      </w:r>
    </w:p>
    <w:p>
      <w:r>
        <w:rPr>
          <w:rFonts w:ascii="Liberation Serif" w:hAnsi="Liberation Serif" w:eastAsia="Tahoma" w:cs="Tahoma"/>
          <w:color w:val="00000A"/>
          <w:sz w:val="20"/>
          <w:szCs w:val="24"/>
          <w:lang w:val="en-US" w:eastAsia="en-US" w:bidi="ar-SA"/>
        </w:rPr>
        <w:t>Resolved this by adding a note that hash map is a more specialized map. Also removed the word "fundamental" from the chapter to resolve issues with that.</w:t>
      </w:r>
    </w:p>
  </w:comment>
  <w:comment w:id="2" w:author="eddyb" w:date="2017-02-15T14:06:00Z" w:initials="eddyb">
    <w:p>
      <w:r>
        <w:rPr>
          <w:rFonts w:ascii="Liberation Serif" w:hAnsi="Liberation Serif" w:eastAsia="Tahoma" w:cs="Tahoma"/>
          <w:color w:val="00000A"/>
          <w:sz w:val="24"/>
          <w:szCs w:val="24"/>
          <w:lang w:val="en-US" w:eastAsia="en-US" w:bidi="en-US"/>
        </w:rPr>
        <w:t>I’d like to mention maps and sets at the same time, but sets are harder because mathematical sets are usually unordered but that’s not true of BTreeSet, so it’d have to be phrased around the optimized operation (e.g. “a set allows us to quickly check if it contains a certain element”)</w:t>
      </w:r>
    </w:p>
  </w:comment>
  <w:comment w:id="3" w:author="Carol Nichols" w:date="2017-02-19T12:39:17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eddyb (02/15/2017, 14:06): "..."</w:t>
      </w:r>
    </w:p>
    <w:p>
      <w:r>
        <w:rPr>
          <w:rFonts w:ascii="Liberation Serif" w:hAnsi="Liberation Serif" w:eastAsia="Tahoma" w:cs="Tahoma"/>
          <w:color w:val="00000A"/>
          <w:sz w:val="20"/>
          <w:szCs w:val="24"/>
          <w:lang w:val="en-US" w:eastAsia="en-US" w:bidi="ar-SA"/>
        </w:rPr>
        <w:t>We added a note to see the standard library documentation on collections to learn about other kinds of collections not covered here.</w:t>
      </w:r>
    </w:p>
  </w:comment>
  <w:comment w:id="4" w:author="eddyb" w:date="2017-02-15T14:17:00Z" w:initials="eddyb">
    <w:p>
      <w:r>
        <w:rPr>
          <w:rFonts w:ascii="Liberation Serif" w:hAnsi="Liberation Serif" w:eastAsia="Tahoma" w:cs="Tahoma"/>
          <w:color w:val="00000A"/>
          <w:sz w:val="24"/>
          <w:szCs w:val="24"/>
          <w:lang w:val="en-US" w:eastAsia="en-US" w:bidi="en-US"/>
        </w:rPr>
        <w:t>Indexing the bytes is O(1) so I’m not sure what this is trying to say.</w:t>
      </w:r>
    </w:p>
  </w:comment>
  <w:comment w:id="5" w:author="Carol Nichols" w:date="2017-02-17T22:53:41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eddyb (02/15/2017, 14:17): "..."</w:t>
      </w:r>
    </w:p>
    <w:p>
      <w:r>
        <w:rPr>
          <w:rFonts w:ascii="Liberation Serif" w:hAnsi="Liberation Serif" w:eastAsia="Tahoma" w:cs="Tahoma"/>
          <w:color w:val="00000A"/>
          <w:sz w:val="20"/>
          <w:szCs w:val="24"/>
          <w:lang w:val="en-US" w:eastAsia="en-US" w:bidi="ar-SA"/>
        </w:rPr>
        <w:t>I think I was contrasting with indexing to get chars</w:t>
      </w:r>
    </w:p>
  </w:comment>
  <w:comment w:id="6" w:author="eddyb" w:date="2017-02-15T14:18:00Z" w:initials="eddyb">
    <w:p>
      <w:r>
        <w:rPr>
          <w:rFonts w:ascii="Liberation Serif" w:hAnsi="Liberation Serif" w:eastAsia="Tahoma" w:cs="Tahoma"/>
          <w:color w:val="00000A"/>
          <w:sz w:val="24"/>
          <w:szCs w:val="24"/>
          <w:lang w:val="en-US" w:eastAsia="en-US" w:bidi="en-US"/>
        </w:rPr>
        <w:t>It may be a better idea to use “codepoints” consistently, but there’s a tradeoff here between accuracy and reader overhead.</w:t>
      </w:r>
    </w:p>
  </w:comment>
  <w:comment w:id="7" w:author="Carol Nichols" w:date="2017-02-17T15:44:38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eddyb (02/15/2017, 14:18): "..."</w:t>
      </w:r>
    </w:p>
    <w:p>
      <w:r>
        <w:rPr>
          <w:rFonts w:ascii="Liberation Serif" w:hAnsi="Liberation Serif" w:eastAsia="Tahoma" w:cs="Tahoma"/>
          <w:color w:val="00000A"/>
          <w:sz w:val="20"/>
          <w:szCs w:val="24"/>
          <w:lang w:val="en-US" w:eastAsia="en-US" w:bidi="ar-SA"/>
        </w:rPr>
        <w:t>We haven't used the term "codepoint" at all in the book though, so I'm going to standardize on Unicode scalar values.</w:t>
      </w:r>
    </w:p>
  </w:comment>
  <w:comment w:id="8" w:author="eddyb" w:date="2017-02-15T14:19:00Z" w:initials="eddyb">
    <w:p>
      <w:r>
        <w:rPr>
          <w:rFonts w:ascii="Liberation Serif" w:hAnsi="Liberation Serif" w:eastAsia="Tahoma" w:cs="Tahoma"/>
          <w:color w:val="00000A"/>
          <w:sz w:val="24"/>
          <w:szCs w:val="24"/>
          <w:lang w:val="en-US" w:eastAsia="en-US" w:bidi="en-US"/>
        </w:rPr>
        <w:t>Could we link to them, or at least provide a name? IIRC some of the maintainers are Rust libs team members, so they’re kind of “official”?</w:t>
      </w:r>
    </w:p>
  </w:comment>
  <w:comment w:id="9" w:author="Carol Nichols" w:date="2017-02-19T12:30:11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eddyb (02/15/2017, 14:19): "..."</w:t>
      </w:r>
    </w:p>
    <w:p>
      <w:r>
        <w:rPr>
          <w:rFonts w:ascii="Liberation Serif" w:hAnsi="Liberation Serif" w:eastAsia="Tahoma" w:cs="Tahoma"/>
          <w:color w:val="00000A"/>
          <w:sz w:val="20"/>
          <w:szCs w:val="24"/>
          <w:lang w:val="en-US" w:eastAsia="en-US" w:bidi="ar-SA"/>
        </w:rPr>
        <w:t>We've decided we're not going to mention specific crates unless they're maintained by the Rust team and will have a 1.0 release by the time the book is printed, in order to be recommending only things that are likely to be stable and maintained. The grapheme cluster crates don't meet this criteria.</w:t>
      </w:r>
    </w:p>
  </w:comment>
  <w:comment w:id="10" w:author="eddyb" w:date="2017-02-15T14:22:00Z" w:initials="eddyb">
    <w:p>
      <w:r>
        <w:rPr>
          <w:rFonts w:ascii="Liberation Serif" w:hAnsi="Liberation Serif" w:eastAsia="Tahoma" w:cs="Tahoma"/>
          <w:color w:val="00000A"/>
          <w:sz w:val="24"/>
          <w:szCs w:val="24"/>
          <w:lang w:val="en-US" w:eastAsia="en-US" w:bidi="en-US"/>
        </w:rPr>
        <w:t>The keys are String and the values are i32 – I would’ve changed this if there was an obvious mistake – but it almost seems like it’s talking about a different example?</w:t>
      </w:r>
    </w:p>
  </w:comment>
  <w:comment w:id="11" w:author="Carol Nichols" w:date="2017-02-17T15:39:48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eddyb (02/15/2017, 14:22): "..."</w:t>
      </w:r>
    </w:p>
    <w:p>
      <w:r>
        <w:rPr>
          <w:rFonts w:ascii="Liberation Serif" w:hAnsi="Liberation Serif" w:eastAsia="Tahoma" w:cs="Tahoma"/>
          <w:color w:val="00000A"/>
          <w:sz w:val="20"/>
          <w:szCs w:val="24"/>
          <w:lang w:val="en-US" w:eastAsia="en-US" w:bidi="ar-SA"/>
        </w:rPr>
        <w:t>Whoops. I did change this example at some point. Fixed.</w:t>
      </w:r>
    </w:p>
  </w:comment>
  <w:comment w:id="12" w:author="eddyb" w:date="2017-02-15T14:23:00Z" w:initials="eddyb">
    <w:p>
      <w:r>
        <w:rPr>
          <w:rFonts w:ascii="Liberation Serif" w:hAnsi="Liberation Serif" w:eastAsia="Tahoma" w:cs="Tahoma"/>
          <w:color w:val="00000A"/>
          <w:sz w:val="24"/>
          <w:szCs w:val="24"/>
          <w:lang w:val="en-US" w:eastAsia="en-US" w:bidi="en-US"/>
        </w:rPr>
        <w:t>Do note that this will collect references. into_iter would be better, if not for the fact that the shortest form is then asymmetrical (teams.into_iter().zip(initial_scores).collect()).</w:t>
      </w:r>
    </w:p>
  </w:comment>
  <w:comment w:id="13" w:author="Carol Nichols" w:date="2017-02-19T12:32:41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eddyb (02/15/2017, 14:23): "..."</w:t>
      </w:r>
    </w:p>
    <w:p>
      <w:r>
        <w:rPr>
          <w:rFonts w:ascii="Liberation Serif" w:hAnsi="Liberation Serif" w:eastAsia="Tahoma" w:cs="Tahoma"/>
          <w:color w:val="00000A"/>
          <w:sz w:val="20"/>
          <w:szCs w:val="24"/>
          <w:lang w:val="en-US" w:eastAsia="en-US" w:bidi="ar-SA"/>
        </w:rPr>
        <w:t>We think it would be more confusing and distracting to introduce into_iter here. Ending up with a slightly different type than the other examples will be less confusing, most readers probably won't even notice and it isn't the point of this example.</w:t>
      </w:r>
    </w:p>
  </w:comment>
  <w:comment w:id="14" w:author="eddyb" w:date="2017-02-15T14:26:00Z" w:initials="eddyb">
    <w:p>
      <w:r>
        <w:rPr>
          <w:rFonts w:ascii="Liberation Serif" w:hAnsi="Liberation Serif" w:eastAsia="Tahoma" w:cs="Tahoma"/>
          <w:color w:val="00000A"/>
          <w:sz w:val="24"/>
          <w:szCs w:val="24"/>
          <w:lang w:val="en-US" w:eastAsia="en-US" w:bidi="en-US"/>
        </w:rPr>
        <w:t>This could mention/better imply that other hashing functions can be found on crates.io, i.e. you don’t need to write your own, by porting some stack overflow answer, you can just get one of the faster ones (fnv is decent IIRC).</w:t>
      </w:r>
    </w:p>
  </w:comment>
  <w:comment w:id="15" w:author="Carol Nichols" w:date="2017-02-17T15:37:11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eddyb (02/15/2017, 14:26): "..."</w:t>
      </w:r>
    </w:p>
    <w:p>
      <w:r>
        <w:rPr>
          <w:rFonts w:ascii="Liberation Serif" w:hAnsi="Liberation Serif" w:eastAsia="Tahoma" w:cs="Tahoma"/>
          <w:color w:val="00000A"/>
          <w:sz w:val="20"/>
          <w:szCs w:val="24"/>
          <w:lang w:val="en-US" w:eastAsia="en-US" w:bidi="ar-SA"/>
        </w:rPr>
        <w:t>Sounds good, fixed.</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Courier New">
    <w:charset w:val="01"/>
    <w:family w:val="roman"/>
    <w:pitch w:val="variable"/>
  </w:font>
  <w:font w:name="Courier">
    <w:altName w:val="Courier New"/>
    <w:charset w:val="01"/>
    <w:family w:val="roman"/>
    <w:pitch w:val="variable"/>
  </w:font>
  <w:font w:name="Webdings">
    <w:charset w:val="01"/>
    <w:family w:val="roman"/>
    <w:pitch w:val="variable"/>
  </w:font>
  <w:font w:name="Wingdings 2">
    <w:charset w:val="01"/>
    <w:family w:val="roman"/>
    <w:pitch w:val="variable"/>
  </w:font>
  <w:font w:name="Segoe UI">
    <w:charset w:val="01"/>
    <w:family w:val="roman"/>
    <w:pitch w:val="variable"/>
  </w:font>
  <w:font w:name="Liberation Sans">
    <w:altName w:val="Arial"/>
    <w:charset w:val="01"/>
    <w:family w:val="roman"/>
    <w:pitch w:val="variable"/>
  </w:font>
  <w:font w:name="Verdana">
    <w:charset w:val="01"/>
    <w:family w:val="roman"/>
    <w:pitch w:val="variable"/>
  </w:font>
  <w:font w:name="Trebuchet MS">
    <w:charset w:val="01"/>
    <w:family w:val="roman"/>
    <w:pitch w:val="variable"/>
  </w:font>
  <w:font w:name="Microsoft YaHei">
    <w:charset w:val="01"/>
    <w:family w:val="roman"/>
    <w:pitch w:val="variable"/>
  </w:font>
  <w:font w:name="Roboto Condensed">
    <w:charset w:val="01"/>
    <w:family w:val="roman"/>
    <w:pitch w:val="variable"/>
  </w:font>
  <w:font w:name="NewBaskerville">
    <w:charset w:val="01"/>
    <w:family w:val="roman"/>
    <w:pitch w:val="variable"/>
  </w:font>
  <w:font w:name="Futura-Heavy">
    <w:charset w:val="01"/>
    <w:family w:val="roman"/>
    <w:pitch w:val="variable"/>
  </w:font>
  <w:font w:name="Dogma">
    <w:charset w:val="01"/>
    <w:family w:val="roman"/>
    <w:pitch w:val="variable"/>
  </w:font>
  <w:font w:name="Futura-Book">
    <w:charset w:val="01"/>
    <w:family w:val="roman"/>
    <w:pitch w:val="variable"/>
  </w:font>
  <w:font w:name="Nirmala UI">
    <w:charset w:val="01"/>
    <w:family w:val="roman"/>
    <w:pitch w:val="variable"/>
  </w:font>
  <w:font w:name="Malgun Gothic">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upperRoman"/>
      <w:lvlText w:val="Article %1."/>
      <w:lvlJc w:val="left"/>
      <w:pPr>
        <w:tabs>
          <w:tab w:val="num" w:pos="1440"/>
        </w:tabs>
        <w:ind w:left="0" w:hanging="0"/>
      </w:pPr>
    </w:lvl>
    <w:lvl w:ilvl="1">
      <w:start w:val="1"/>
      <w:pStyle w:val="Heading2"/>
      <w:numFmt w:val="decimal"/>
      <w:lvlText w:val="Section %1.%2"/>
      <w:lvlJc w:val="left"/>
      <w:pPr>
        <w:tabs>
          <w:tab w:val="num" w:pos="1080"/>
        </w:tabs>
        <w:ind w:left="0" w:hanging="0"/>
      </w:pPr>
    </w:lvl>
    <w:lvl w:ilvl="2">
      <w:start w:val="1"/>
      <w:pStyle w:val="Heading3"/>
      <w:numFmt w:val="lowerLetter"/>
      <w:lvlText w:val="(%3)"/>
      <w:lvlJc w:val="left"/>
      <w:pPr>
        <w:tabs>
          <w:tab w:val="num" w:pos="720"/>
        </w:tabs>
        <w:ind w:left="720" w:hanging="432"/>
      </w:pPr>
    </w:lvl>
    <w:lvl w:ilvl="3">
      <w:start w:val="1"/>
      <w:pStyle w:val="Heading4"/>
      <w:numFmt w:val="lowerRoman"/>
      <w:lvlText w:val="(%4)"/>
      <w:lvlJc w:val="right"/>
      <w:pPr>
        <w:tabs>
          <w:tab w:val="num" w:pos="864"/>
        </w:tabs>
        <w:ind w:left="864" w:hanging="144"/>
      </w:pPr>
    </w:lvl>
    <w:lvl w:ilvl="4">
      <w:start w:val="1"/>
      <w:pStyle w:val="Heading5"/>
      <w:numFmt w:val="decimal"/>
      <w:lvlText w:val="%5)"/>
      <w:lvlJc w:val="left"/>
      <w:pPr>
        <w:tabs>
          <w:tab w:val="num" w:pos="1008"/>
        </w:tabs>
        <w:ind w:left="1008" w:hanging="432"/>
      </w:pPr>
    </w:lvl>
    <w:lvl w:ilvl="5">
      <w:start w:val="1"/>
      <w:pStyle w:val="Heading6"/>
      <w:numFmt w:val="lowerLetter"/>
      <w:lvlText w:val="%6)"/>
      <w:lvlJc w:val="left"/>
      <w:pPr>
        <w:tabs>
          <w:tab w:val="num" w:pos="1152"/>
        </w:tabs>
        <w:ind w:left="1152" w:hanging="432"/>
      </w:pPr>
    </w:lvl>
    <w:lvl w:ilvl="6">
      <w:start w:val="1"/>
      <w:pStyle w:val="Heading7"/>
      <w:numFmt w:val="lowerRoman"/>
      <w:lvlText w:val="%7)"/>
      <w:lvlJc w:val="right"/>
      <w:pPr>
        <w:tabs>
          <w:tab w:val="num" w:pos="1296"/>
        </w:tabs>
        <w:ind w:left="1296" w:hanging="288"/>
      </w:pPr>
    </w:lvl>
    <w:lvl w:ilvl="7">
      <w:start w:val="1"/>
      <w:pStyle w:val="Heading8"/>
      <w:numFmt w:val="lowerLetter"/>
      <w:lvlText w:val="%8."/>
      <w:lvlJc w:val="left"/>
      <w:pPr>
        <w:tabs>
          <w:tab w:val="num" w:pos="1440"/>
        </w:tabs>
        <w:ind w:left="1440" w:hanging="432"/>
      </w:pPr>
    </w:lvl>
    <w:lvl w:ilvl="8">
      <w:start w:val="1"/>
      <w:pStyle w:val="Heading9"/>
      <w:numFmt w:val="lowerRoman"/>
      <w:lvlText w:val="%9."/>
      <w:lvlJc w:val="right"/>
      <w:pPr>
        <w:tabs>
          <w:tab w:val="num" w:pos="1584"/>
        </w:tabs>
        <w:ind w:left="1584" w:hanging="144"/>
      </w:pPr>
    </w:lvl>
  </w:abstractNum>
  <w:num w:numId="1">
    <w:abstractNumId w:val="1"/>
  </w:num>
</w:numbering>
</file>

<file path=word/settings.xml><?xml version="1.0" encoding="utf-8"?>
<w:settings xmlns:w="http://schemas.openxmlformats.org/wordprocessingml/2006/main">
  <w:zoom w:percent="75"/>
  <w:displayBackgroundShape/>
  <w:trackRevisions/>
  <w:defaultTabStop w:val="720"/>
  <w:compat>
    <w:compatSetting w:name="compatibilityMode" w:uri="http://schemas.microsoft.com/office/word" w:val="14"/>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index heading"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Subtitle" w:semiHidden="0" w:unhideWhenUsed="0" w:qFormat="1"/>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annotation subject" w:uiPriority="99"/>
    <w:lsdException w:name="Outline List 2" w:uiPriority="99"/>
    <w:lsdException w:name="Balloon Text" w:uiPriority="99"/>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43037"/>
    <w:pPr>
      <w:widowControl/>
      <w:bidi w:val="0"/>
      <w:jc w:val="left"/>
    </w:pPr>
    <w:rPr>
      <w:rFonts w:ascii="Times New Roman" w:hAnsi="Times New Roman" w:eastAsia="Times New Roman" w:cs="Times New Roman"/>
      <w:color w:val="00000A"/>
      <w:sz w:val="20"/>
      <w:szCs w:val="20"/>
      <w:lang w:val="en-US" w:eastAsia="en-US" w:bidi="ar-SA"/>
    </w:rPr>
  </w:style>
  <w:style w:type="paragraph" w:styleId="Heading1">
    <w:name w:val="Heading 1"/>
    <w:basedOn w:val="Normal"/>
    <w:next w:val="Normal"/>
    <w:link w:val="Heading1Char"/>
    <w:qFormat/>
    <w:rsid w:val="00ba38d7"/>
    <w:pPr>
      <w:keepNext/>
      <w:numPr>
        <w:ilvl w:val="0"/>
        <w:numId w:val="1"/>
      </w:numPr>
      <w:spacing w:before="240" w:after="60"/>
      <w:outlineLvl w:val="0"/>
      <w:outlineLvl w:val="0"/>
    </w:pPr>
    <w:rPr>
      <w:rFonts w:ascii="Arial" w:hAnsi="Arial" w:cs="Arial"/>
      <w:b/>
      <w:bCs/>
      <w:sz w:val="32"/>
      <w:szCs w:val="32"/>
    </w:rPr>
  </w:style>
  <w:style w:type="paragraph" w:styleId="Heading2">
    <w:name w:val="Heading 2"/>
    <w:basedOn w:val="Normal"/>
    <w:next w:val="Normal"/>
    <w:link w:val="Heading2Char"/>
    <w:qFormat/>
    <w:rsid w:val="00ba38d7"/>
    <w:pPr>
      <w:keepNext/>
      <w:numPr>
        <w:ilvl w:val="1"/>
        <w:numId w:val="1"/>
      </w:numPr>
      <w:spacing w:before="240" w:after="60"/>
      <w:outlineLvl w:val="1"/>
      <w:outlineLvl w:val="1"/>
    </w:pPr>
    <w:rPr>
      <w:rFonts w:ascii="Arial" w:hAnsi="Arial" w:cs="Arial"/>
      <w:b/>
      <w:bCs/>
      <w:i/>
      <w:iCs/>
      <w:sz w:val="28"/>
      <w:szCs w:val="28"/>
    </w:rPr>
  </w:style>
  <w:style w:type="paragraph" w:styleId="Heading3">
    <w:name w:val="Heading 3"/>
    <w:basedOn w:val="Normal"/>
    <w:next w:val="Normal"/>
    <w:link w:val="Heading3Char"/>
    <w:qFormat/>
    <w:rsid w:val="00ba38d7"/>
    <w:pPr>
      <w:keepNext/>
      <w:numPr>
        <w:ilvl w:val="2"/>
        <w:numId w:val="1"/>
      </w:numPr>
      <w:spacing w:before="240" w:after="60"/>
      <w:outlineLvl w:val="2"/>
      <w:outlineLvl w:val="2"/>
    </w:pPr>
    <w:rPr>
      <w:rFonts w:ascii="Arial" w:hAnsi="Arial" w:cs="Arial"/>
      <w:b/>
      <w:bCs/>
      <w:sz w:val="26"/>
      <w:szCs w:val="26"/>
    </w:rPr>
  </w:style>
  <w:style w:type="paragraph" w:styleId="Heading4">
    <w:name w:val="Heading 4"/>
    <w:basedOn w:val="Normal"/>
    <w:next w:val="Normal"/>
    <w:link w:val="Heading4Char"/>
    <w:qFormat/>
    <w:rsid w:val="00ba38d7"/>
    <w:pPr>
      <w:keepNext/>
      <w:numPr>
        <w:ilvl w:val="3"/>
        <w:numId w:val="1"/>
      </w:numPr>
      <w:spacing w:before="240" w:after="60"/>
      <w:outlineLvl w:val="3"/>
      <w:outlineLvl w:val="3"/>
    </w:pPr>
    <w:rPr>
      <w:b/>
      <w:bCs/>
      <w:sz w:val="28"/>
      <w:szCs w:val="28"/>
    </w:rPr>
  </w:style>
  <w:style w:type="paragraph" w:styleId="Heading5">
    <w:name w:val="Heading 5"/>
    <w:basedOn w:val="Normal"/>
    <w:next w:val="Normal"/>
    <w:link w:val="Heading5Char"/>
    <w:qFormat/>
    <w:rsid w:val="00ba38d7"/>
    <w:pPr>
      <w:numPr>
        <w:ilvl w:val="4"/>
        <w:numId w:val="1"/>
      </w:numPr>
      <w:spacing w:before="240" w:after="60"/>
      <w:outlineLvl w:val="4"/>
      <w:outlineLvl w:val="4"/>
    </w:pPr>
    <w:rPr>
      <w:b/>
      <w:bCs/>
      <w:i/>
      <w:iCs/>
      <w:sz w:val="26"/>
      <w:szCs w:val="26"/>
    </w:rPr>
  </w:style>
  <w:style w:type="paragraph" w:styleId="Heading6">
    <w:name w:val="Heading 6"/>
    <w:basedOn w:val="Normal"/>
    <w:next w:val="Normal"/>
    <w:link w:val="Heading6Char"/>
    <w:qFormat/>
    <w:rsid w:val="00ba38d7"/>
    <w:pPr>
      <w:numPr>
        <w:ilvl w:val="5"/>
        <w:numId w:val="1"/>
      </w:numPr>
      <w:spacing w:before="240" w:after="60"/>
      <w:outlineLvl w:val="5"/>
      <w:outlineLvl w:val="5"/>
    </w:pPr>
    <w:rPr>
      <w:b/>
      <w:bCs/>
      <w:sz w:val="22"/>
      <w:szCs w:val="22"/>
    </w:rPr>
  </w:style>
  <w:style w:type="paragraph" w:styleId="Heading7">
    <w:name w:val="Heading 7"/>
    <w:basedOn w:val="Normal"/>
    <w:next w:val="Normal"/>
    <w:link w:val="Heading7Char"/>
    <w:qFormat/>
    <w:rsid w:val="00ba38d7"/>
    <w:pPr>
      <w:numPr>
        <w:ilvl w:val="6"/>
        <w:numId w:val="1"/>
      </w:numPr>
      <w:spacing w:before="240" w:after="60"/>
      <w:outlineLvl w:val="6"/>
      <w:outlineLvl w:val="6"/>
    </w:pPr>
    <w:rPr>
      <w:sz w:val="24"/>
      <w:szCs w:val="24"/>
    </w:rPr>
  </w:style>
  <w:style w:type="paragraph" w:styleId="Heading8">
    <w:name w:val="Heading 8"/>
    <w:basedOn w:val="Normal"/>
    <w:next w:val="Normal"/>
    <w:link w:val="Heading8Char"/>
    <w:qFormat/>
    <w:rsid w:val="00ba38d7"/>
    <w:pPr>
      <w:numPr>
        <w:ilvl w:val="7"/>
        <w:numId w:val="1"/>
      </w:numPr>
      <w:spacing w:before="240" w:after="60"/>
      <w:outlineLvl w:val="7"/>
      <w:outlineLvl w:val="7"/>
    </w:pPr>
    <w:rPr>
      <w:i/>
      <w:iCs/>
      <w:sz w:val="24"/>
      <w:szCs w:val="24"/>
    </w:rPr>
  </w:style>
  <w:style w:type="paragraph" w:styleId="Heading9">
    <w:name w:val="Heading 9"/>
    <w:basedOn w:val="Normal"/>
    <w:next w:val="Normal"/>
    <w:link w:val="Heading9Char"/>
    <w:qFormat/>
    <w:rsid w:val="00ba38d7"/>
    <w:pPr>
      <w:numPr>
        <w:ilvl w:val="8"/>
        <w:numId w:val="1"/>
      </w:numPr>
      <w:spacing w:before="240" w:after="60"/>
      <w:outlineLvl w:val="8"/>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InternetLink">
    <w:name w:val="Internet Link"/>
    <w:semiHidden/>
    <w:rsid w:val="00ba38d7"/>
    <w:rPr>
      <w:color w:val="0000FF"/>
      <w:u w:val="single"/>
    </w:rPr>
  </w:style>
  <w:style w:type="character" w:styleId="FollowedHyperlink">
    <w:name w:val="FollowedHyperlink"/>
    <w:semiHidden/>
    <w:qFormat/>
    <w:rsid w:val="00ba38d7"/>
    <w:rPr>
      <w:color w:val="800080"/>
      <w:u w:val="single"/>
    </w:rPr>
  </w:style>
  <w:style w:type="character" w:styleId="HTMLCode">
    <w:name w:val="HTML Code"/>
    <w:semiHidden/>
    <w:qFormat/>
    <w:rsid w:val="00ba38d7"/>
    <w:rPr>
      <w:rFonts w:ascii="Courier New" w:hAnsi="Courier New" w:cs="Courier New"/>
      <w:sz w:val="20"/>
      <w:szCs w:val="20"/>
    </w:rPr>
  </w:style>
  <w:style w:type="character" w:styleId="Heading1Char" w:customStyle="1">
    <w:name w:val="Heading 1 Char"/>
    <w:basedOn w:val="DefaultParagraphFont"/>
    <w:link w:val="Heading1"/>
    <w:qFormat/>
    <w:rPr>
      <w:rFonts w:ascii="Arial" w:hAnsi="Arial" w:cs="Arial"/>
      <w:b/>
      <w:bCs/>
      <w:sz w:val="32"/>
      <w:szCs w:val="32"/>
    </w:rPr>
  </w:style>
  <w:style w:type="character" w:styleId="Heading2Char" w:customStyle="1">
    <w:name w:val="Heading 2 Char"/>
    <w:basedOn w:val="DefaultParagraphFont"/>
    <w:link w:val="Heading2"/>
    <w:qFormat/>
    <w:rPr>
      <w:rFonts w:ascii="Arial" w:hAnsi="Arial" w:cs="Arial"/>
      <w:b/>
      <w:bCs/>
      <w:i/>
      <w:iCs/>
      <w:sz w:val="28"/>
      <w:szCs w:val="28"/>
    </w:rPr>
  </w:style>
  <w:style w:type="character" w:styleId="Heading3Char" w:customStyle="1">
    <w:name w:val="Heading 3 Char"/>
    <w:basedOn w:val="DefaultParagraphFont"/>
    <w:link w:val="Heading3"/>
    <w:qFormat/>
    <w:rPr>
      <w:rFonts w:ascii="Arial" w:hAnsi="Arial" w:cs="Arial"/>
      <w:b/>
      <w:bCs/>
      <w:sz w:val="26"/>
      <w:szCs w:val="26"/>
    </w:rPr>
  </w:style>
  <w:style w:type="character" w:styleId="Heading4Char" w:customStyle="1">
    <w:name w:val="Heading 4 Char"/>
    <w:basedOn w:val="DefaultParagraphFont"/>
    <w:link w:val="Heading4"/>
    <w:qFormat/>
    <w:rPr>
      <w:b/>
      <w:bCs/>
      <w:sz w:val="28"/>
      <w:szCs w:val="28"/>
    </w:rPr>
  </w:style>
  <w:style w:type="character" w:styleId="Heading5Char" w:customStyle="1">
    <w:name w:val="Heading 5 Char"/>
    <w:basedOn w:val="DefaultParagraphFont"/>
    <w:link w:val="Heading5"/>
    <w:qFormat/>
    <w:rPr>
      <w:b/>
      <w:bCs/>
      <w:i/>
      <w:iCs/>
      <w:sz w:val="26"/>
      <w:szCs w:val="26"/>
    </w:rPr>
  </w:style>
  <w:style w:type="character" w:styleId="Heading6Char" w:customStyle="1">
    <w:name w:val="Heading 6 Char"/>
    <w:basedOn w:val="DefaultParagraphFont"/>
    <w:link w:val="Heading6"/>
    <w:qFormat/>
    <w:rPr>
      <w:b/>
      <w:bCs/>
      <w:sz w:val="22"/>
      <w:szCs w:val="22"/>
    </w:rPr>
  </w:style>
  <w:style w:type="character" w:styleId="HTMLKeyboard">
    <w:name w:val="HTML Keyboard"/>
    <w:semiHidden/>
    <w:qFormat/>
    <w:rsid w:val="00ba38d7"/>
    <w:rPr>
      <w:rFonts w:ascii="Courier New" w:hAnsi="Courier New" w:cs="Courier New"/>
      <w:sz w:val="20"/>
      <w:szCs w:val="20"/>
    </w:rPr>
  </w:style>
  <w:style w:type="character" w:styleId="HTMLPreformattedChar" w:customStyle="1">
    <w:name w:val="HTML Preformatted Char"/>
    <w:basedOn w:val="DefaultParagraphFont"/>
    <w:link w:val="HTMLPreformatted"/>
    <w:semiHidden/>
    <w:qFormat/>
    <w:rPr>
      <w:rFonts w:ascii="Courier New" w:hAnsi="Courier New" w:cs="Courier New"/>
    </w:rPr>
  </w:style>
  <w:style w:type="character" w:styleId="Strong">
    <w:name w:val="Strong"/>
    <w:qFormat/>
    <w:rsid w:val="00ba38d7"/>
    <w:rPr>
      <w:b/>
      <w:bCs/>
    </w:rPr>
  </w:style>
  <w:style w:type="character" w:styleId="Oembedallclosehide" w:customStyle="1">
    <w:name w:val="oembedall-closehide"/>
    <w:basedOn w:val="DefaultParagraphFont"/>
    <w:qFormat/>
    <w:rPr>
      <w:shd w:fill="AAAAAA" w:val="clear"/>
    </w:rPr>
  </w:style>
  <w:style w:type="character" w:styleId="Title2" w:customStyle="1">
    <w:name w:val="title2"/>
    <w:basedOn w:val="DefaultParagraphFont"/>
    <w:qFormat/>
    <w:rPr/>
  </w:style>
  <w:style w:type="character" w:styleId="Emphasis">
    <w:name w:val="Emphasis"/>
    <w:qFormat/>
    <w:rsid w:val="00ba38d7"/>
    <w:rPr>
      <w:i/>
      <w:iCs/>
    </w:rPr>
  </w:style>
  <w:style w:type="character" w:styleId="Hljskeyword2" w:customStyle="1">
    <w:name w:val="hljs-keyword2"/>
    <w:basedOn w:val="DefaultParagraphFont"/>
    <w:qFormat/>
    <w:rPr>
      <w:color w:val="859900"/>
    </w:rPr>
  </w:style>
  <w:style w:type="character" w:styleId="Hljsbuiltin1" w:customStyle="1">
    <w:name w:val="hljs-built_in1"/>
    <w:basedOn w:val="DefaultParagraphFont"/>
    <w:qFormat/>
    <w:rPr>
      <w:color w:val="268BD2"/>
    </w:rPr>
  </w:style>
  <w:style w:type="character" w:styleId="Hljsnumber2" w:customStyle="1">
    <w:name w:val="hljs-number2"/>
    <w:basedOn w:val="DefaultParagraphFont"/>
    <w:qFormat/>
    <w:rPr>
      <w:color w:val="2AA198"/>
    </w:rPr>
  </w:style>
  <w:style w:type="character" w:styleId="Hljscomment1" w:customStyle="1">
    <w:name w:val="hljs-comment1"/>
    <w:basedOn w:val="DefaultParagraphFont"/>
    <w:qFormat/>
    <w:rPr>
      <w:color w:val="93A1A1"/>
    </w:rPr>
  </w:style>
  <w:style w:type="character" w:styleId="Hljstitle3" w:customStyle="1">
    <w:name w:val="hljs-title3"/>
    <w:basedOn w:val="DefaultParagraphFont"/>
    <w:qFormat/>
    <w:rPr>
      <w:color w:val="268BD2"/>
    </w:rPr>
  </w:style>
  <w:style w:type="character" w:styleId="Hljsstring3" w:customStyle="1">
    <w:name w:val="hljs-string3"/>
    <w:basedOn w:val="DefaultParagraphFont"/>
    <w:qFormat/>
    <w:rPr>
      <w:color w:val="2AA198"/>
    </w:rPr>
  </w:style>
  <w:style w:type="character" w:styleId="Heading7Char" w:customStyle="1">
    <w:name w:val="Heading 7 Char"/>
    <w:basedOn w:val="DefaultParagraphFont"/>
    <w:link w:val="Heading7"/>
    <w:qFormat/>
    <w:rsid w:val="00ba38d7"/>
    <w:rPr>
      <w:sz w:val="24"/>
      <w:szCs w:val="24"/>
    </w:rPr>
  </w:style>
  <w:style w:type="character" w:styleId="Heading8Char" w:customStyle="1">
    <w:name w:val="Heading 8 Char"/>
    <w:basedOn w:val="DefaultParagraphFont"/>
    <w:link w:val="Heading8"/>
    <w:qFormat/>
    <w:rsid w:val="00ba38d7"/>
    <w:rPr>
      <w:i/>
      <w:iCs/>
      <w:sz w:val="24"/>
      <w:szCs w:val="24"/>
    </w:rPr>
  </w:style>
  <w:style w:type="character" w:styleId="Heading9Char" w:customStyle="1">
    <w:name w:val="Heading 9 Char"/>
    <w:basedOn w:val="DefaultParagraphFont"/>
    <w:link w:val="Heading9"/>
    <w:qFormat/>
    <w:rsid w:val="00ba38d7"/>
    <w:rPr>
      <w:rFonts w:ascii="Arial" w:hAnsi="Arial" w:cs="Arial"/>
      <w:sz w:val="22"/>
      <w:szCs w:val="22"/>
    </w:rPr>
  </w:style>
  <w:style w:type="character" w:styleId="BodyTextChar" w:customStyle="1">
    <w:name w:val="Body Text Char"/>
    <w:basedOn w:val="DefaultParagraphFont"/>
    <w:link w:val="BodyText"/>
    <w:semiHidden/>
    <w:qFormat/>
    <w:rsid w:val="00ba38d7"/>
    <w:rPr/>
  </w:style>
  <w:style w:type="character" w:styleId="BodyText2Char" w:customStyle="1">
    <w:name w:val="Body Text 2 Char"/>
    <w:basedOn w:val="DefaultParagraphFont"/>
    <w:link w:val="BodyText2"/>
    <w:semiHidden/>
    <w:qFormat/>
    <w:rsid w:val="00ba38d7"/>
    <w:rPr/>
  </w:style>
  <w:style w:type="character" w:styleId="BodyText3Char" w:customStyle="1">
    <w:name w:val="Body Text 3 Char"/>
    <w:basedOn w:val="DefaultParagraphFont"/>
    <w:link w:val="BodyText3"/>
    <w:semiHidden/>
    <w:qFormat/>
    <w:rsid w:val="00ba38d7"/>
    <w:rPr>
      <w:sz w:val="16"/>
      <w:szCs w:val="16"/>
    </w:rPr>
  </w:style>
  <w:style w:type="character" w:styleId="BodyTextFirstIndentChar" w:customStyle="1">
    <w:name w:val="Body Text First Indent Char"/>
    <w:basedOn w:val="BodyTextChar"/>
    <w:link w:val="BodyTextFirstIndent"/>
    <w:semiHidden/>
    <w:qFormat/>
    <w:rsid w:val="00ba38d7"/>
    <w:rPr/>
  </w:style>
  <w:style w:type="character" w:styleId="BodyTextIndentChar" w:customStyle="1">
    <w:name w:val="Body Text Indent Char"/>
    <w:basedOn w:val="DefaultParagraphFont"/>
    <w:link w:val="BodyTextIndent"/>
    <w:semiHidden/>
    <w:qFormat/>
    <w:rsid w:val="00ba38d7"/>
    <w:rPr/>
  </w:style>
  <w:style w:type="character" w:styleId="BodyTextFirstIndent2Char" w:customStyle="1">
    <w:name w:val="Body Text First Indent 2 Char"/>
    <w:basedOn w:val="BodyTextIndentChar"/>
    <w:link w:val="BodyTextFirstIndent2"/>
    <w:semiHidden/>
    <w:qFormat/>
    <w:rsid w:val="00ba38d7"/>
    <w:rPr/>
  </w:style>
  <w:style w:type="character" w:styleId="BodyTextIndent2Char" w:customStyle="1">
    <w:name w:val="Body Text Indent 2 Char"/>
    <w:basedOn w:val="DefaultParagraphFont"/>
    <w:link w:val="BodyTextIndent2"/>
    <w:semiHidden/>
    <w:qFormat/>
    <w:rsid w:val="00ba38d7"/>
    <w:rPr/>
  </w:style>
  <w:style w:type="character" w:styleId="BodyTextIndent3Char" w:customStyle="1">
    <w:name w:val="Body Text Indent 3 Char"/>
    <w:basedOn w:val="DefaultParagraphFont"/>
    <w:link w:val="BodyTextIndent3"/>
    <w:semiHidden/>
    <w:qFormat/>
    <w:rsid w:val="00ba38d7"/>
    <w:rPr>
      <w:sz w:val="16"/>
      <w:szCs w:val="16"/>
    </w:rPr>
  </w:style>
  <w:style w:type="character" w:styleId="ClosingChar" w:customStyle="1">
    <w:name w:val="Closing Char"/>
    <w:basedOn w:val="DefaultParagraphFont"/>
    <w:link w:val="Closing"/>
    <w:semiHidden/>
    <w:qFormat/>
    <w:rsid w:val="00ba38d7"/>
    <w:rPr/>
  </w:style>
  <w:style w:type="character" w:styleId="DateChar" w:customStyle="1">
    <w:name w:val="Date Char"/>
    <w:basedOn w:val="DefaultParagraphFont"/>
    <w:link w:val="Date"/>
    <w:semiHidden/>
    <w:qFormat/>
    <w:rsid w:val="00ba38d7"/>
    <w:rPr/>
  </w:style>
  <w:style w:type="character" w:styleId="EmailSignatureChar" w:customStyle="1">
    <w:name w:val="E-mail Signature Char"/>
    <w:basedOn w:val="DefaultParagraphFont"/>
    <w:link w:val="E-mailSignature"/>
    <w:semiHidden/>
    <w:qFormat/>
    <w:rsid w:val="00ba38d7"/>
    <w:rPr/>
  </w:style>
  <w:style w:type="character" w:styleId="EmphasisBold" w:customStyle="1">
    <w:name w:val="EmphasisBold"/>
    <w:qFormat/>
    <w:rsid w:val="00ba38d7"/>
    <w:rPr>
      <w:b/>
      <w:color w:val="0000FF"/>
    </w:rPr>
  </w:style>
  <w:style w:type="character" w:styleId="EmphasisBoldBox" w:customStyle="1">
    <w:name w:val="EmphasisBoldBox"/>
    <w:qFormat/>
    <w:rsid w:val="00ba38d7"/>
    <w:rPr>
      <w:b/>
      <w:color w:val="3366FF"/>
    </w:rPr>
  </w:style>
  <w:style w:type="character" w:styleId="EmphasisBoldItal" w:customStyle="1">
    <w:name w:val="EmphasisBoldItal"/>
    <w:qFormat/>
    <w:rsid w:val="00ba38d7"/>
    <w:rPr>
      <w:b/>
      <w:i/>
      <w:color w:val="0000FF"/>
    </w:rPr>
  </w:style>
  <w:style w:type="character" w:styleId="EmphasisItalic" w:customStyle="1">
    <w:name w:val="EmphasisItalic"/>
    <w:qFormat/>
    <w:rsid w:val="00ba38d7"/>
    <w:rPr>
      <w:i/>
      <w:color w:val="0000FF"/>
    </w:rPr>
  </w:style>
  <w:style w:type="character" w:styleId="EmphasisItalicBox" w:customStyle="1">
    <w:name w:val="EmphasisItalicBox"/>
    <w:qFormat/>
    <w:rsid w:val="00ba38d7"/>
    <w:rPr>
      <w:i/>
      <w:color w:val="CC99FF"/>
    </w:rPr>
  </w:style>
  <w:style w:type="character" w:styleId="EmphasisItalicFoot" w:customStyle="1">
    <w:name w:val="EmphasisItalicFoot"/>
    <w:qFormat/>
    <w:rsid w:val="00ba38d7"/>
    <w:rPr>
      <w:i/>
      <w:color w:val="99CCFF"/>
      <w:sz w:val="16"/>
      <w:szCs w:val="16"/>
    </w:rPr>
  </w:style>
  <w:style w:type="character" w:styleId="EmphasisNote" w:customStyle="1">
    <w:name w:val="EmphasisNote"/>
    <w:qFormat/>
    <w:rsid w:val="00ba38d7"/>
    <w:rPr>
      <w:color w:val="3366FF"/>
    </w:rPr>
  </w:style>
  <w:style w:type="character" w:styleId="EmphasisRevCaption" w:customStyle="1">
    <w:name w:val="EmphasisRevCaption"/>
    <w:qFormat/>
    <w:rsid w:val="00ba38d7"/>
    <w:rPr>
      <w:i/>
      <w:color w:val="CC99FF"/>
    </w:rPr>
  </w:style>
  <w:style w:type="character" w:styleId="EmphasisRevItal" w:customStyle="1">
    <w:name w:val="EmphasisRevItal"/>
    <w:qFormat/>
    <w:rsid w:val="00ba38d7"/>
    <w:rPr>
      <w:color w:val="0000FF"/>
    </w:rPr>
  </w:style>
  <w:style w:type="character" w:styleId="FooterChar" w:customStyle="1">
    <w:name w:val="Footer Char"/>
    <w:basedOn w:val="DefaultParagraphFont"/>
    <w:link w:val="Footer"/>
    <w:semiHidden/>
    <w:qFormat/>
    <w:rsid w:val="00ba38d7"/>
    <w:rPr/>
  </w:style>
  <w:style w:type="character" w:styleId="HeaderChar" w:customStyle="1">
    <w:name w:val="Header Char"/>
    <w:basedOn w:val="DefaultParagraphFont"/>
    <w:link w:val="Header"/>
    <w:semiHidden/>
    <w:qFormat/>
    <w:rsid w:val="00ba38d7"/>
    <w:rPr/>
  </w:style>
  <w:style w:type="character" w:styleId="HTMLAcronym">
    <w:name w:val="HTML Acronym"/>
    <w:basedOn w:val="DefaultParagraphFont"/>
    <w:semiHidden/>
    <w:qFormat/>
    <w:rsid w:val="00ba38d7"/>
    <w:rPr/>
  </w:style>
  <w:style w:type="character" w:styleId="HTMLAddressChar" w:customStyle="1">
    <w:name w:val="HTML Address Char"/>
    <w:basedOn w:val="DefaultParagraphFont"/>
    <w:link w:val="HTMLAddress"/>
    <w:semiHidden/>
    <w:qFormat/>
    <w:rsid w:val="00ba38d7"/>
    <w:rPr>
      <w:i/>
      <w:iCs/>
    </w:rPr>
  </w:style>
  <w:style w:type="character" w:styleId="HTMLCite">
    <w:name w:val="HTML Cite"/>
    <w:semiHidden/>
    <w:qFormat/>
    <w:rsid w:val="00ba38d7"/>
    <w:rPr>
      <w:i/>
      <w:iCs/>
    </w:rPr>
  </w:style>
  <w:style w:type="character" w:styleId="HTMLDefinition">
    <w:name w:val="HTML Definition"/>
    <w:semiHidden/>
    <w:qFormat/>
    <w:rsid w:val="00ba38d7"/>
    <w:rPr>
      <w:i/>
      <w:iCs/>
    </w:rPr>
  </w:style>
  <w:style w:type="character" w:styleId="HTMLSample">
    <w:name w:val="HTML Sample"/>
    <w:semiHidden/>
    <w:qFormat/>
    <w:rsid w:val="00ba38d7"/>
    <w:rPr>
      <w:rFonts w:ascii="Courier New" w:hAnsi="Courier New" w:cs="Courier New"/>
    </w:rPr>
  </w:style>
  <w:style w:type="character" w:styleId="HTMLTypewriter">
    <w:name w:val="HTML Typewriter"/>
    <w:semiHidden/>
    <w:qFormat/>
    <w:rsid w:val="00ba38d7"/>
    <w:rPr>
      <w:rFonts w:ascii="Courier New" w:hAnsi="Courier New" w:cs="Courier New"/>
      <w:sz w:val="20"/>
      <w:szCs w:val="20"/>
    </w:rPr>
  </w:style>
  <w:style w:type="character" w:styleId="HTMLVariable">
    <w:name w:val="HTML Variable"/>
    <w:semiHidden/>
    <w:qFormat/>
    <w:rsid w:val="00ba38d7"/>
    <w:rPr>
      <w:i/>
      <w:iCs/>
    </w:rPr>
  </w:style>
  <w:style w:type="character" w:styleId="Italic" w:customStyle="1">
    <w:name w:val="Italic"/>
    <w:qFormat/>
    <w:rsid w:val="00ba38d7"/>
    <w:rPr>
      <w:i/>
      <w:color w:val="000000"/>
    </w:rPr>
  </w:style>
  <w:style w:type="character" w:styleId="Keycap" w:customStyle="1">
    <w:name w:val="Keycap"/>
    <w:qFormat/>
    <w:rsid w:val="00ba38d7"/>
    <w:rPr>
      <w:smallCaps/>
      <w:color w:val="0000FF"/>
    </w:rPr>
  </w:style>
  <w:style w:type="character" w:styleId="Linenumber">
    <w:name w:val="line number"/>
    <w:basedOn w:val="DefaultParagraphFont"/>
    <w:semiHidden/>
    <w:qFormat/>
    <w:rsid w:val="00ba38d7"/>
    <w:rPr/>
  </w:style>
  <w:style w:type="character" w:styleId="Literal" w:customStyle="1">
    <w:name w:val="Literal"/>
    <w:qFormat/>
    <w:rsid w:val="00ba38d7"/>
    <w:rPr>
      <w:rFonts w:ascii="Courier" w:hAnsi="Courier"/>
      <w:color w:val="0000FF"/>
      <w:sz w:val="20"/>
    </w:rPr>
  </w:style>
  <w:style w:type="character" w:styleId="LiteralBox" w:customStyle="1">
    <w:name w:val="LiteralBox"/>
    <w:qFormat/>
    <w:rsid w:val="00ba38d7"/>
    <w:rPr>
      <w:rFonts w:ascii="Courier" w:hAnsi="Courier"/>
      <w:color w:val="CC99FF"/>
      <w:sz w:val="20"/>
    </w:rPr>
  </w:style>
  <w:style w:type="character" w:styleId="Literal1st" w:customStyle="1">
    <w:name w:val="Literal1st"/>
    <w:basedOn w:val="LiteralBox"/>
    <w:qFormat/>
    <w:rsid w:val="00ba38d7"/>
    <w:rPr>
      <w:rFonts w:ascii="Courier" w:hAnsi="Courier"/>
      <w:color w:val="CC99FF"/>
      <w:sz w:val="20"/>
    </w:rPr>
  </w:style>
  <w:style w:type="character" w:styleId="LiteralBold" w:customStyle="1">
    <w:name w:val="LiteralBold"/>
    <w:qFormat/>
    <w:rsid w:val="00ba38d7"/>
    <w:rPr>
      <w:rFonts w:ascii="Courier" w:hAnsi="Courier"/>
      <w:b/>
      <w:color w:val="0000FF"/>
      <w:sz w:val="20"/>
    </w:rPr>
  </w:style>
  <w:style w:type="character" w:styleId="LiteralBoldItal" w:customStyle="1">
    <w:name w:val="LiteralBoldItal"/>
    <w:qFormat/>
    <w:rsid w:val="00ba38d7"/>
    <w:rPr>
      <w:rFonts w:ascii="Courier" w:hAnsi="Courier"/>
      <w:b/>
      <w:i/>
      <w:color w:val="0000FF"/>
      <w:sz w:val="20"/>
    </w:rPr>
  </w:style>
  <w:style w:type="character" w:styleId="LiteralCaption" w:customStyle="1">
    <w:name w:val="LiteralCaption"/>
    <w:qFormat/>
    <w:rsid w:val="00ba38d7"/>
    <w:rPr>
      <w:rFonts w:ascii="Courier" w:hAnsi="Courier"/>
      <w:i/>
      <w:color w:val="CC99FF"/>
      <w:sz w:val="20"/>
    </w:rPr>
  </w:style>
  <w:style w:type="character" w:styleId="LiteralFootnote" w:customStyle="1">
    <w:name w:val="LiteralFootnote"/>
    <w:basedOn w:val="LiteralBox"/>
    <w:qFormat/>
    <w:rsid w:val="00ba38d7"/>
    <w:rPr>
      <w:rFonts w:ascii="Courier" w:hAnsi="Courier"/>
      <w:color w:val="CC99FF"/>
      <w:sz w:val="20"/>
    </w:rPr>
  </w:style>
  <w:style w:type="character" w:styleId="LiteralItal" w:customStyle="1">
    <w:name w:val="LiteralItal"/>
    <w:qFormat/>
    <w:rsid w:val="00ba38d7"/>
    <w:rPr>
      <w:rFonts w:ascii="Courier" w:hAnsi="Courier"/>
      <w:i/>
      <w:color w:val="0000FF"/>
      <w:sz w:val="20"/>
    </w:rPr>
  </w:style>
  <w:style w:type="character" w:styleId="MenuArrow" w:customStyle="1">
    <w:name w:val="MenuArrow"/>
    <w:qFormat/>
    <w:rsid w:val="00ba38d7"/>
    <w:rPr>
      <w:rFonts w:ascii="Webdings" w:hAnsi="Webdings"/>
      <w:color w:val="0000FF"/>
    </w:rPr>
  </w:style>
  <w:style w:type="character" w:styleId="MessageHeaderChar" w:customStyle="1">
    <w:name w:val="Message Header Char"/>
    <w:basedOn w:val="DefaultParagraphFont"/>
    <w:link w:val="MessageHeader"/>
    <w:semiHidden/>
    <w:qFormat/>
    <w:rsid w:val="00ba38d7"/>
    <w:rPr>
      <w:rFonts w:ascii="Arial" w:hAnsi="Arial" w:cs="Arial"/>
      <w:sz w:val="24"/>
      <w:szCs w:val="24"/>
      <w:shd w:fill="CCCCCC" w:val="clear"/>
    </w:rPr>
  </w:style>
  <w:style w:type="character" w:styleId="NoteHeadingChar" w:customStyle="1">
    <w:name w:val="Note Heading Char"/>
    <w:basedOn w:val="DefaultParagraphFont"/>
    <w:link w:val="NoteHeading"/>
    <w:semiHidden/>
    <w:qFormat/>
    <w:rsid w:val="00ba38d7"/>
    <w:rPr/>
  </w:style>
  <w:style w:type="character" w:styleId="Pagenumber">
    <w:name w:val="page number"/>
    <w:basedOn w:val="DefaultParagraphFont"/>
    <w:semiHidden/>
    <w:qFormat/>
    <w:rsid w:val="00ba38d7"/>
    <w:rPr/>
  </w:style>
  <w:style w:type="character" w:styleId="PlainTextChar" w:customStyle="1">
    <w:name w:val="Plain Text Char"/>
    <w:basedOn w:val="DefaultParagraphFont"/>
    <w:link w:val="PlainText"/>
    <w:semiHidden/>
    <w:qFormat/>
    <w:rsid w:val="00ba38d7"/>
    <w:rPr>
      <w:rFonts w:ascii="Courier New" w:hAnsi="Courier New" w:cs="Courier New"/>
    </w:rPr>
  </w:style>
  <w:style w:type="character" w:styleId="SalutationChar" w:customStyle="1">
    <w:name w:val="Salutation Char"/>
    <w:basedOn w:val="DefaultParagraphFont"/>
    <w:link w:val="Salutation"/>
    <w:semiHidden/>
    <w:qFormat/>
    <w:rsid w:val="00ba38d7"/>
    <w:rPr/>
  </w:style>
  <w:style w:type="character" w:styleId="SignatureChar" w:customStyle="1">
    <w:name w:val="Signature Char"/>
    <w:basedOn w:val="DefaultParagraphFont"/>
    <w:link w:val="Signature"/>
    <w:semiHidden/>
    <w:qFormat/>
    <w:rsid w:val="00ba38d7"/>
    <w:rPr/>
  </w:style>
  <w:style w:type="character" w:styleId="SubtitleChar" w:customStyle="1">
    <w:name w:val="Subtitle Char"/>
    <w:basedOn w:val="DefaultParagraphFont"/>
    <w:link w:val="Subtitle"/>
    <w:qFormat/>
    <w:rsid w:val="00ba38d7"/>
    <w:rPr>
      <w:rFonts w:ascii="Arial" w:hAnsi="Arial" w:cs="Arial"/>
      <w:sz w:val="24"/>
      <w:szCs w:val="24"/>
    </w:rPr>
  </w:style>
  <w:style w:type="character" w:styleId="TitleChar" w:customStyle="1">
    <w:name w:val="Title Char"/>
    <w:basedOn w:val="DefaultParagraphFont"/>
    <w:link w:val="Title"/>
    <w:qFormat/>
    <w:rsid w:val="00ba38d7"/>
    <w:rPr>
      <w:rFonts w:ascii="Arial" w:hAnsi="Arial" w:cs="Arial"/>
      <w:b/>
      <w:bCs/>
      <w:sz w:val="32"/>
      <w:szCs w:val="32"/>
    </w:rPr>
  </w:style>
  <w:style w:type="character" w:styleId="Wingdings" w:customStyle="1">
    <w:name w:val="Wingdings"/>
    <w:qFormat/>
    <w:rsid w:val="00ba38d7"/>
    <w:rPr>
      <w:rFonts w:ascii="Wingdings 2" w:hAnsi="Wingdings 2"/>
      <w:color w:val="0000FF"/>
      <w:sz w:val="24"/>
    </w:rPr>
  </w:style>
  <w:style w:type="character" w:styleId="WingdingsSmall" w:customStyle="1">
    <w:name w:val="Wingdings Small"/>
    <w:qFormat/>
    <w:rsid w:val="00ba38d7"/>
    <w:rPr>
      <w:rFonts w:ascii="Wingdings 2" w:hAnsi="Wingdings 2"/>
      <w:color w:val="99CCFF"/>
      <w:sz w:val="20"/>
    </w:rPr>
  </w:style>
  <w:style w:type="character" w:styleId="Annotationreference">
    <w:name w:val="annotation reference"/>
    <w:basedOn w:val="DefaultParagraphFont"/>
    <w:uiPriority w:val="99"/>
    <w:semiHidden/>
    <w:unhideWhenUsed/>
    <w:qFormat/>
    <w:rsid w:val="009108c7"/>
    <w:rPr>
      <w:sz w:val="16"/>
      <w:szCs w:val="16"/>
    </w:rPr>
  </w:style>
  <w:style w:type="character" w:styleId="CommentTextChar" w:customStyle="1">
    <w:name w:val="Comment Text Char"/>
    <w:basedOn w:val="DefaultParagraphFont"/>
    <w:link w:val="CommentText"/>
    <w:uiPriority w:val="99"/>
    <w:semiHidden/>
    <w:qFormat/>
    <w:rsid w:val="009108c7"/>
    <w:rPr/>
  </w:style>
  <w:style w:type="character" w:styleId="CommentSubjectChar" w:customStyle="1">
    <w:name w:val="Comment Subject Char"/>
    <w:basedOn w:val="CommentTextChar"/>
    <w:link w:val="CommentSubject"/>
    <w:uiPriority w:val="99"/>
    <w:semiHidden/>
    <w:qFormat/>
    <w:rsid w:val="009108c7"/>
    <w:rPr>
      <w:b/>
      <w:bCs/>
    </w:rPr>
  </w:style>
  <w:style w:type="character" w:styleId="BalloonTextChar" w:customStyle="1">
    <w:name w:val="Balloon Text Char"/>
    <w:basedOn w:val="DefaultParagraphFont"/>
    <w:link w:val="BalloonText"/>
    <w:uiPriority w:val="99"/>
    <w:semiHidden/>
    <w:qFormat/>
    <w:rsid w:val="009108c7"/>
    <w:rPr>
      <w:rFonts w:ascii="Segoe UI" w:hAnsi="Segoe UI" w:cs="Segoe UI"/>
      <w:sz w:val="18"/>
      <w:szCs w:val="18"/>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link w:val="BodyTextChar"/>
    <w:semiHidden/>
    <w:rsid w:val="00ba38d7"/>
    <w:pPr>
      <w:spacing w:before="0" w:after="120"/>
    </w:pPr>
    <w:rPr/>
  </w:style>
  <w:style w:type="paragraph" w:styleId="List">
    <w:name w:val="List"/>
    <w:basedOn w:val="Normal"/>
    <w:semiHidden/>
    <w:rsid w:val="00ba38d7"/>
    <w:pPr>
      <w:ind w:left="360" w:hanging="360"/>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HTMLPreformatted">
    <w:name w:val="HTML Preformatted"/>
    <w:basedOn w:val="Normal"/>
    <w:link w:val="HTMLPreformattedChar"/>
    <w:semiHidden/>
    <w:qFormat/>
    <w:rsid w:val="00ba38d7"/>
    <w:pPr/>
    <w:rPr>
      <w:rFonts w:ascii="Courier New" w:hAnsi="Courier New" w:cs="Courier New"/>
    </w:rPr>
  </w:style>
  <w:style w:type="paragraph" w:styleId="Tocul" w:customStyle="1">
    <w:name w:val="toc&gt;ul"/>
    <w:basedOn w:val="Normal"/>
    <w:qFormat/>
    <w:pPr>
      <w:pBdr>
        <w:top w:val="single" w:sz="6" w:space="8" w:color="EDEDED"/>
        <w:left w:val="single" w:sz="6" w:space="8" w:color="EDEDED"/>
        <w:bottom w:val="single" w:sz="6" w:space="8" w:color="EDEDED"/>
        <w:right w:val="single" w:sz="6" w:space="8" w:color="EDEDED"/>
      </w:pBdr>
      <w:ind w:left="150" w:right="150" w:hanging="0"/>
    </w:pPr>
    <w:rPr/>
  </w:style>
  <w:style w:type="paragraph" w:styleId="NormalWeb">
    <w:name w:val="Normal (Web)"/>
    <w:basedOn w:val="Normal"/>
    <w:semiHidden/>
    <w:qFormat/>
    <w:rsid w:val="00ba38d7"/>
    <w:pPr/>
    <w:rPr>
      <w:sz w:val="24"/>
      <w:szCs w:val="24"/>
    </w:rPr>
  </w:style>
  <w:style w:type="paragraph" w:styleId="Oembedalldescription" w:customStyle="1">
    <w:name w:val="oembedall-description"/>
    <w:basedOn w:val="Normal"/>
    <w:qFormat/>
    <w:pPr>
      <w:spacing w:beforeAutospacing="1" w:afterAutospacing="1"/>
    </w:pPr>
    <w:rPr/>
  </w:style>
  <w:style w:type="paragraph" w:styleId="Oembedallupdatedat" w:customStyle="1">
    <w:name w:val="oembedall-updated-at"/>
    <w:basedOn w:val="Normal"/>
    <w:qFormat/>
    <w:pPr>
      <w:spacing w:beforeAutospacing="1" w:afterAutospacing="1"/>
    </w:pPr>
    <w:rPr/>
  </w:style>
  <w:style w:type="paragraph" w:styleId="Oembedallljuser" w:customStyle="1">
    <w:name w:val="oembedall-ljuser"/>
    <w:basedOn w:val="Normal"/>
    <w:qFormat/>
    <w:pPr>
      <w:spacing w:beforeAutospacing="1" w:afterAutospacing="1"/>
    </w:pPr>
    <w:rPr>
      <w:b/>
      <w:bCs/>
    </w:rPr>
  </w:style>
  <w:style w:type="paragraph" w:styleId="Oembedallstoqembed" w:customStyle="1">
    <w:name w:val="oembedall-stoqembed"/>
    <w:basedOn w:val="Normal"/>
    <w:qFormat/>
    <w:pPr>
      <w:pBdr>
        <w:bottom w:val="dotted" w:sz="6" w:space="0" w:color="999999"/>
      </w:pBdr>
      <w:shd w:val="clear" w:color="auto" w:fill="FFFFFF"/>
    </w:pPr>
    <w:rPr>
      <w:rFonts w:ascii="Arial" w:hAnsi="Arial" w:cs="Arial"/>
      <w:color w:val="000000"/>
      <w:sz w:val="19"/>
      <w:szCs w:val="19"/>
    </w:rPr>
  </w:style>
  <w:style w:type="paragraph" w:styleId="Oembedallfacebook1" w:customStyle="1">
    <w:name w:val="oembedall-facebook1"/>
    <w:basedOn w:val="Normal"/>
    <w:qFormat/>
    <w:pPr>
      <w:pBdr>
        <w:top w:val="single" w:sz="6" w:space="0" w:color="1A3C6C"/>
        <w:left w:val="single" w:sz="6" w:space="0" w:color="1A3C6C"/>
        <w:bottom w:val="single" w:sz="6" w:space="0" w:color="1A3C6C"/>
        <w:right w:val="single" w:sz="6" w:space="0" w:color="1A3C6C"/>
      </w:pBdr>
      <w:spacing w:beforeAutospacing="1" w:afterAutospacing="1"/>
    </w:pPr>
    <w:rPr>
      <w:rFonts w:ascii="Verdana" w:hAnsi="Verdana"/>
    </w:rPr>
  </w:style>
  <w:style w:type="paragraph" w:styleId="Oembedallfacebook2" w:customStyle="1">
    <w:name w:val="oembedall-facebook2"/>
    <w:basedOn w:val="Normal"/>
    <w:qFormat/>
    <w:pPr>
      <w:shd w:val="clear" w:color="auto" w:fill="627ADD"/>
      <w:spacing w:beforeAutospacing="1" w:afterAutospacing="1"/>
    </w:pPr>
    <w:rPr/>
  </w:style>
  <w:style w:type="paragraph" w:styleId="Oembedallfacebookbody" w:customStyle="1">
    <w:name w:val="oembedall-facebookbody"/>
    <w:basedOn w:val="Normal"/>
    <w:qFormat/>
    <w:pPr>
      <w:shd w:val="clear" w:color="auto" w:fill="FFFFFF"/>
      <w:spacing w:beforeAutospacing="1" w:afterAutospacing="1"/>
      <w:textAlignment w:val="top"/>
    </w:pPr>
    <w:rPr/>
  </w:style>
  <w:style w:type="paragraph" w:styleId="Notetext" w:customStyle="1">
    <w:name w:val="notetext"/>
    <w:basedOn w:val="Normal"/>
    <w:qFormat/>
    <w:pPr>
      <w:spacing w:beforeAutospacing="1" w:afterAutospacing="1"/>
    </w:pPr>
    <w:rPr>
      <w:rFonts w:ascii="Trebuchet MS" w:hAnsi="Trebuchet MS"/>
      <w:sz w:val="21"/>
      <w:szCs w:val="21"/>
    </w:rPr>
  </w:style>
  <w:style w:type="paragraph" w:styleId="Sectiontitle" w:customStyle="1">
    <w:name w:val="sectiontitle"/>
    <w:basedOn w:val="Normal"/>
    <w:qFormat/>
    <w:pPr>
      <w:spacing w:beforeAutospacing="1" w:afterAutospacing="1"/>
    </w:pPr>
    <w:rPr>
      <w:sz w:val="17"/>
      <w:szCs w:val="17"/>
    </w:rPr>
  </w:style>
  <w:style w:type="paragraph" w:styleId="Tasktext" w:customStyle="1">
    <w:name w:val="tasktext"/>
    <w:basedOn w:val="Normal"/>
    <w:qFormat/>
    <w:pPr>
      <w:spacing w:beforeAutospacing="1" w:afterAutospacing="1"/>
    </w:pPr>
    <w:rPr>
      <w:sz w:val="17"/>
      <w:szCs w:val="17"/>
    </w:rPr>
  </w:style>
  <w:style w:type="paragraph" w:styleId="Tasktextoutsideright" w:customStyle="1">
    <w:name w:val="tasktextoutsideright"/>
    <w:basedOn w:val="Normal"/>
    <w:qFormat/>
    <w:pPr>
      <w:spacing w:beforeAutospacing="1" w:afterAutospacing="1"/>
    </w:pPr>
    <w:rPr>
      <w:sz w:val="17"/>
      <w:szCs w:val="17"/>
    </w:rPr>
  </w:style>
  <w:style w:type="paragraph" w:styleId="Tasktextoutsideleft" w:customStyle="1">
    <w:name w:val="tasktextoutsideleft"/>
    <w:basedOn w:val="Normal"/>
    <w:qFormat/>
    <w:pPr>
      <w:spacing w:beforeAutospacing="1" w:afterAutospacing="1"/>
    </w:pPr>
    <w:rPr>
      <w:sz w:val="17"/>
      <w:szCs w:val="17"/>
    </w:rPr>
  </w:style>
  <w:style w:type="paragraph" w:styleId="Titletext" w:customStyle="1">
    <w:name w:val="titletext"/>
    <w:basedOn w:val="Normal"/>
    <w:qFormat/>
    <w:pPr>
      <w:spacing w:beforeAutospacing="1" w:afterAutospacing="1"/>
    </w:pPr>
    <w:rPr>
      <w:sz w:val="27"/>
      <w:szCs w:val="27"/>
    </w:rPr>
  </w:style>
  <w:style w:type="paragraph" w:styleId="Spinner" w:customStyle="1">
    <w:name w:val="spinner"/>
    <w:basedOn w:val="Normal"/>
    <w:qFormat/>
    <w:pPr>
      <w:spacing w:beforeAutospacing="1" w:after="0"/>
    </w:pPr>
    <w:rPr/>
  </w:style>
  <w:style w:type="paragraph" w:styleId="Markdown" w:customStyle="1">
    <w:name w:val="markdown"/>
    <w:basedOn w:val="Normal"/>
    <w:qFormat/>
    <w:pPr>
      <w:spacing w:beforeAutospacing="1" w:afterAutospacing="1"/>
    </w:pPr>
    <w:rPr>
      <w:rFonts w:ascii="Microsoft YaHei" w:hAnsi="Microsoft YaHei" w:eastAsia="Microsoft YaHei"/>
    </w:rPr>
  </w:style>
  <w:style w:type="paragraph" w:styleId="Haroopad" w:customStyle="1">
    <w:name w:val="haroopad"/>
    <w:basedOn w:val="Normal"/>
    <w:qFormat/>
    <w:pPr>
      <w:shd w:val="clear" w:color="auto" w:fill="FFFFFF"/>
      <w:spacing w:beforeAutospacing="1" w:afterAutospacing="1"/>
    </w:pPr>
    <w:rPr>
      <w:rFonts w:ascii="Roboto Condensed" w:hAnsi="Roboto Condensed"/>
      <w:color w:val="222222"/>
      <w:sz w:val="23"/>
      <w:szCs w:val="23"/>
    </w:rPr>
  </w:style>
  <w:style w:type="paragraph" w:styleId="Hljs" w:customStyle="1">
    <w:name w:val="hljs"/>
    <w:basedOn w:val="Normal"/>
    <w:qFormat/>
    <w:pPr>
      <w:shd w:val="clear" w:color="auto" w:fill="FDF6E3"/>
      <w:spacing w:beforeAutospacing="1" w:afterAutospacing="1"/>
    </w:pPr>
    <w:rPr>
      <w:color w:val="657B83"/>
    </w:rPr>
  </w:style>
  <w:style w:type="paragraph" w:styleId="Hljscomment" w:customStyle="1">
    <w:name w:val="hljs-comment"/>
    <w:basedOn w:val="Normal"/>
    <w:qFormat/>
    <w:pPr>
      <w:spacing w:beforeAutospacing="1" w:afterAutospacing="1"/>
    </w:pPr>
    <w:rPr>
      <w:color w:val="93A1A1"/>
    </w:rPr>
  </w:style>
  <w:style w:type="paragraph" w:styleId="Hljsdoctype" w:customStyle="1">
    <w:name w:val="hljs-doctype"/>
    <w:basedOn w:val="Normal"/>
    <w:qFormat/>
    <w:pPr>
      <w:spacing w:beforeAutospacing="1" w:afterAutospacing="1"/>
    </w:pPr>
    <w:rPr>
      <w:color w:val="93A1A1"/>
    </w:rPr>
  </w:style>
  <w:style w:type="paragraph" w:styleId="Hljsjavadoc" w:customStyle="1">
    <w:name w:val="hljs-javadoc"/>
    <w:basedOn w:val="Normal"/>
    <w:qFormat/>
    <w:pPr>
      <w:spacing w:beforeAutospacing="1" w:afterAutospacing="1"/>
    </w:pPr>
    <w:rPr>
      <w:color w:val="93A1A1"/>
    </w:rPr>
  </w:style>
  <w:style w:type="paragraph" w:styleId="Hljspi" w:customStyle="1">
    <w:name w:val="hljs-pi"/>
    <w:basedOn w:val="Normal"/>
    <w:qFormat/>
    <w:pPr>
      <w:spacing w:beforeAutospacing="1" w:afterAutospacing="1"/>
    </w:pPr>
    <w:rPr>
      <w:color w:val="93A1A1"/>
    </w:rPr>
  </w:style>
  <w:style w:type="paragraph" w:styleId="Hljsaddition" w:customStyle="1">
    <w:name w:val="hljs-addition"/>
    <w:basedOn w:val="Normal"/>
    <w:qFormat/>
    <w:pPr>
      <w:spacing w:beforeAutospacing="1" w:afterAutospacing="1"/>
    </w:pPr>
    <w:rPr>
      <w:color w:val="859900"/>
    </w:rPr>
  </w:style>
  <w:style w:type="paragraph" w:styleId="Hljskeyword" w:customStyle="1">
    <w:name w:val="hljs-keyword"/>
    <w:basedOn w:val="Normal"/>
    <w:qFormat/>
    <w:pPr>
      <w:spacing w:beforeAutospacing="1" w:afterAutospacing="1"/>
    </w:pPr>
    <w:rPr>
      <w:color w:val="859900"/>
    </w:rPr>
  </w:style>
  <w:style w:type="paragraph" w:styleId="Hljsrequest" w:customStyle="1">
    <w:name w:val="hljs-request"/>
    <w:basedOn w:val="Normal"/>
    <w:qFormat/>
    <w:pPr>
      <w:spacing w:beforeAutospacing="1" w:afterAutospacing="1"/>
    </w:pPr>
    <w:rPr>
      <w:color w:val="859900"/>
    </w:rPr>
  </w:style>
  <w:style w:type="paragraph" w:styleId="Hljsstatus" w:customStyle="1">
    <w:name w:val="hljs-status"/>
    <w:basedOn w:val="Normal"/>
    <w:qFormat/>
    <w:pPr>
      <w:spacing w:beforeAutospacing="1" w:afterAutospacing="1"/>
    </w:pPr>
    <w:rPr>
      <w:color w:val="859900"/>
    </w:rPr>
  </w:style>
  <w:style w:type="paragraph" w:styleId="Hljswinutils" w:customStyle="1">
    <w:name w:val="hljs-winutils"/>
    <w:basedOn w:val="Normal"/>
    <w:qFormat/>
    <w:pPr>
      <w:spacing w:beforeAutospacing="1" w:afterAutospacing="1"/>
    </w:pPr>
    <w:rPr>
      <w:color w:val="859900"/>
    </w:rPr>
  </w:style>
  <w:style w:type="paragraph" w:styleId="Method" w:customStyle="1">
    <w:name w:val="method"/>
    <w:basedOn w:val="Normal"/>
    <w:qFormat/>
    <w:pPr>
      <w:spacing w:beforeAutospacing="1" w:afterAutospacing="1"/>
    </w:pPr>
    <w:rPr>
      <w:color w:val="859900"/>
    </w:rPr>
  </w:style>
  <w:style w:type="paragraph" w:styleId="Hljscommand" w:customStyle="1">
    <w:name w:val="hljs-command"/>
    <w:basedOn w:val="Normal"/>
    <w:qFormat/>
    <w:pPr>
      <w:spacing w:beforeAutospacing="1" w:afterAutospacing="1"/>
    </w:pPr>
    <w:rPr>
      <w:color w:val="2AA198"/>
    </w:rPr>
  </w:style>
  <w:style w:type="paragraph" w:styleId="Hljsdartdoc" w:customStyle="1">
    <w:name w:val="hljs-dartdoc"/>
    <w:basedOn w:val="Normal"/>
    <w:qFormat/>
    <w:pPr>
      <w:spacing w:beforeAutospacing="1" w:afterAutospacing="1"/>
    </w:pPr>
    <w:rPr>
      <w:color w:val="2AA198"/>
    </w:rPr>
  </w:style>
  <w:style w:type="paragraph" w:styleId="Hljshexcolor" w:customStyle="1">
    <w:name w:val="hljs-hexcolor"/>
    <w:basedOn w:val="Normal"/>
    <w:qFormat/>
    <w:pPr>
      <w:spacing w:beforeAutospacing="1" w:afterAutospacing="1"/>
    </w:pPr>
    <w:rPr>
      <w:color w:val="2AA198"/>
    </w:rPr>
  </w:style>
  <w:style w:type="paragraph" w:styleId="Hljslinkurl" w:customStyle="1">
    <w:name w:val="hljs-link_url"/>
    <w:basedOn w:val="Normal"/>
    <w:qFormat/>
    <w:pPr>
      <w:spacing w:beforeAutospacing="1" w:afterAutospacing="1"/>
    </w:pPr>
    <w:rPr>
      <w:color w:val="2AA198"/>
    </w:rPr>
  </w:style>
  <w:style w:type="paragraph" w:styleId="Hljsnumber" w:customStyle="1">
    <w:name w:val="hljs-number"/>
    <w:basedOn w:val="Normal"/>
    <w:qFormat/>
    <w:pPr>
      <w:spacing w:beforeAutospacing="1" w:afterAutospacing="1"/>
    </w:pPr>
    <w:rPr>
      <w:color w:val="2AA198"/>
    </w:rPr>
  </w:style>
  <w:style w:type="paragraph" w:styleId="Hljsphpdoc" w:customStyle="1">
    <w:name w:val="hljs-phpdoc"/>
    <w:basedOn w:val="Normal"/>
    <w:qFormat/>
    <w:pPr>
      <w:spacing w:beforeAutospacing="1" w:afterAutospacing="1"/>
    </w:pPr>
    <w:rPr>
      <w:color w:val="2AA198"/>
    </w:rPr>
  </w:style>
  <w:style w:type="paragraph" w:styleId="Hljsregexp" w:customStyle="1">
    <w:name w:val="hljs-regexp"/>
    <w:basedOn w:val="Normal"/>
    <w:qFormat/>
    <w:pPr>
      <w:spacing w:beforeAutospacing="1" w:afterAutospacing="1"/>
    </w:pPr>
    <w:rPr>
      <w:color w:val="2AA198"/>
    </w:rPr>
  </w:style>
  <w:style w:type="paragraph" w:styleId="Hljsstring" w:customStyle="1">
    <w:name w:val="hljs-string"/>
    <w:basedOn w:val="Normal"/>
    <w:qFormat/>
    <w:pPr>
      <w:spacing w:beforeAutospacing="1" w:afterAutospacing="1"/>
    </w:pPr>
    <w:rPr>
      <w:color w:val="2AA198"/>
    </w:rPr>
  </w:style>
  <w:style w:type="paragraph" w:styleId="Hljsbuiltin" w:customStyle="1">
    <w:name w:val="hljs-built_in"/>
    <w:basedOn w:val="Normal"/>
    <w:qFormat/>
    <w:pPr>
      <w:spacing w:beforeAutospacing="1" w:afterAutospacing="1"/>
    </w:pPr>
    <w:rPr>
      <w:color w:val="268BD2"/>
    </w:rPr>
  </w:style>
  <w:style w:type="paragraph" w:styleId="Hljschunk" w:customStyle="1">
    <w:name w:val="hljs-chunk"/>
    <w:basedOn w:val="Normal"/>
    <w:qFormat/>
    <w:pPr>
      <w:spacing w:beforeAutospacing="1" w:afterAutospacing="1"/>
    </w:pPr>
    <w:rPr>
      <w:color w:val="268BD2"/>
    </w:rPr>
  </w:style>
  <w:style w:type="paragraph" w:styleId="Hljsdecorator" w:customStyle="1">
    <w:name w:val="hljs-decorator"/>
    <w:basedOn w:val="Normal"/>
    <w:qFormat/>
    <w:pPr>
      <w:spacing w:beforeAutospacing="1" w:afterAutospacing="1"/>
    </w:pPr>
    <w:rPr>
      <w:color w:val="268BD2"/>
    </w:rPr>
  </w:style>
  <w:style w:type="paragraph" w:styleId="Hljsid" w:customStyle="1">
    <w:name w:val="hljs-id"/>
    <w:basedOn w:val="Normal"/>
    <w:qFormat/>
    <w:pPr>
      <w:spacing w:beforeAutospacing="1" w:afterAutospacing="1"/>
    </w:pPr>
    <w:rPr>
      <w:color w:val="268BD2"/>
    </w:rPr>
  </w:style>
  <w:style w:type="paragraph" w:styleId="Hljsidentifier" w:customStyle="1">
    <w:name w:val="hljs-identifier"/>
    <w:basedOn w:val="Normal"/>
    <w:qFormat/>
    <w:pPr>
      <w:spacing w:beforeAutospacing="1" w:afterAutospacing="1"/>
    </w:pPr>
    <w:rPr>
      <w:color w:val="268BD2"/>
    </w:rPr>
  </w:style>
  <w:style w:type="paragraph" w:styleId="Hljslocalvars" w:customStyle="1">
    <w:name w:val="hljs-localvars"/>
    <w:basedOn w:val="Normal"/>
    <w:qFormat/>
    <w:pPr>
      <w:spacing w:beforeAutospacing="1" w:afterAutospacing="1"/>
    </w:pPr>
    <w:rPr>
      <w:color w:val="268BD2"/>
    </w:rPr>
  </w:style>
  <w:style w:type="paragraph" w:styleId="Hljstitle" w:customStyle="1">
    <w:name w:val="hljs-title"/>
    <w:basedOn w:val="Normal"/>
    <w:qFormat/>
    <w:pPr>
      <w:spacing w:beforeAutospacing="1" w:afterAutospacing="1"/>
    </w:pPr>
    <w:rPr>
      <w:color w:val="268BD2"/>
    </w:rPr>
  </w:style>
  <w:style w:type="paragraph" w:styleId="Hljsattribute" w:customStyle="1">
    <w:name w:val="hljs-attribute"/>
    <w:basedOn w:val="Normal"/>
    <w:qFormat/>
    <w:pPr>
      <w:spacing w:beforeAutospacing="1" w:afterAutospacing="1"/>
    </w:pPr>
    <w:rPr>
      <w:color w:val="B58900"/>
    </w:rPr>
  </w:style>
  <w:style w:type="paragraph" w:styleId="Hljsconstant" w:customStyle="1">
    <w:name w:val="hljs-constant"/>
    <w:basedOn w:val="Normal"/>
    <w:qFormat/>
    <w:pPr>
      <w:spacing w:beforeAutospacing="1" w:afterAutospacing="1"/>
    </w:pPr>
    <w:rPr>
      <w:color w:val="B58900"/>
    </w:rPr>
  </w:style>
  <w:style w:type="paragraph" w:styleId="Hljslinkreference" w:customStyle="1">
    <w:name w:val="hljs-link_reference"/>
    <w:basedOn w:val="Normal"/>
    <w:qFormat/>
    <w:pPr>
      <w:spacing w:beforeAutospacing="1" w:afterAutospacing="1"/>
    </w:pPr>
    <w:rPr>
      <w:color w:val="B58900"/>
    </w:rPr>
  </w:style>
  <w:style w:type="paragraph" w:styleId="Hljsparent" w:customStyle="1">
    <w:name w:val="hljs-parent"/>
    <w:basedOn w:val="Normal"/>
    <w:qFormat/>
    <w:pPr>
      <w:spacing w:beforeAutospacing="1" w:afterAutospacing="1"/>
    </w:pPr>
    <w:rPr>
      <w:color w:val="B58900"/>
    </w:rPr>
  </w:style>
  <w:style w:type="paragraph" w:styleId="Hljstype" w:customStyle="1">
    <w:name w:val="hljs-type"/>
    <w:basedOn w:val="Normal"/>
    <w:qFormat/>
    <w:pPr>
      <w:spacing w:beforeAutospacing="1" w:afterAutospacing="1"/>
    </w:pPr>
    <w:rPr>
      <w:color w:val="B58900"/>
    </w:rPr>
  </w:style>
  <w:style w:type="paragraph" w:styleId="Hljsvariable" w:customStyle="1">
    <w:name w:val="hljs-variable"/>
    <w:basedOn w:val="Normal"/>
    <w:qFormat/>
    <w:pPr>
      <w:spacing w:beforeAutospacing="1" w:afterAutospacing="1"/>
    </w:pPr>
    <w:rPr>
      <w:color w:val="B58900"/>
    </w:rPr>
  </w:style>
  <w:style w:type="paragraph" w:styleId="Hljsattrselector" w:customStyle="1">
    <w:name w:val="hljs-attr_selector"/>
    <w:basedOn w:val="Normal"/>
    <w:qFormat/>
    <w:pPr>
      <w:spacing w:beforeAutospacing="1" w:afterAutospacing="1"/>
    </w:pPr>
    <w:rPr>
      <w:color w:val="CB4B16"/>
    </w:rPr>
  </w:style>
  <w:style w:type="paragraph" w:styleId="Hljscdata" w:customStyle="1">
    <w:name w:val="hljs-cdata"/>
    <w:basedOn w:val="Normal"/>
    <w:qFormat/>
    <w:pPr>
      <w:spacing w:beforeAutospacing="1" w:afterAutospacing="1"/>
    </w:pPr>
    <w:rPr>
      <w:color w:val="CB4B16"/>
    </w:rPr>
  </w:style>
  <w:style w:type="paragraph" w:styleId="Hljsheader" w:customStyle="1">
    <w:name w:val="hljs-header"/>
    <w:basedOn w:val="Normal"/>
    <w:qFormat/>
    <w:pPr>
      <w:spacing w:beforeAutospacing="1" w:afterAutospacing="1"/>
    </w:pPr>
    <w:rPr>
      <w:color w:val="CB4B16"/>
    </w:rPr>
  </w:style>
  <w:style w:type="paragraph" w:styleId="Hljspragma" w:customStyle="1">
    <w:name w:val="hljs-pragma"/>
    <w:basedOn w:val="Normal"/>
    <w:qFormat/>
    <w:pPr>
      <w:spacing w:beforeAutospacing="1" w:afterAutospacing="1"/>
    </w:pPr>
    <w:rPr>
      <w:color w:val="CB4B16"/>
    </w:rPr>
  </w:style>
  <w:style w:type="paragraph" w:styleId="Hljspreprocessor" w:customStyle="1">
    <w:name w:val="hljs-preprocessor"/>
    <w:basedOn w:val="Normal"/>
    <w:qFormat/>
    <w:pPr>
      <w:spacing w:beforeAutospacing="1" w:afterAutospacing="1"/>
    </w:pPr>
    <w:rPr>
      <w:color w:val="CB4B16"/>
    </w:rPr>
  </w:style>
  <w:style w:type="paragraph" w:styleId="Hljsshebang" w:customStyle="1">
    <w:name w:val="hljs-shebang"/>
    <w:basedOn w:val="Normal"/>
    <w:qFormat/>
    <w:pPr>
      <w:spacing w:beforeAutospacing="1" w:afterAutospacing="1"/>
    </w:pPr>
    <w:rPr>
      <w:color w:val="CB4B16"/>
    </w:rPr>
  </w:style>
  <w:style w:type="paragraph" w:styleId="Hljsspecial" w:customStyle="1">
    <w:name w:val="hljs-special"/>
    <w:basedOn w:val="Normal"/>
    <w:qFormat/>
    <w:pPr>
      <w:spacing w:beforeAutospacing="1" w:afterAutospacing="1"/>
    </w:pPr>
    <w:rPr>
      <w:color w:val="CB4B16"/>
    </w:rPr>
  </w:style>
  <w:style w:type="paragraph" w:styleId="Hljssubst" w:customStyle="1">
    <w:name w:val="hljs-subst"/>
    <w:basedOn w:val="Normal"/>
    <w:qFormat/>
    <w:pPr>
      <w:spacing w:beforeAutospacing="1" w:afterAutospacing="1"/>
    </w:pPr>
    <w:rPr>
      <w:color w:val="CB4B16"/>
    </w:rPr>
  </w:style>
  <w:style w:type="paragraph" w:styleId="Hljssymbol" w:customStyle="1">
    <w:name w:val="hljs-symbol"/>
    <w:basedOn w:val="Normal"/>
    <w:qFormat/>
    <w:pPr>
      <w:spacing w:beforeAutospacing="1" w:afterAutospacing="1"/>
    </w:pPr>
    <w:rPr>
      <w:color w:val="CB4B16"/>
    </w:rPr>
  </w:style>
  <w:style w:type="paragraph" w:styleId="Hljsdeletion" w:customStyle="1">
    <w:name w:val="hljs-deletion"/>
    <w:basedOn w:val="Normal"/>
    <w:qFormat/>
    <w:pPr>
      <w:spacing w:beforeAutospacing="1" w:afterAutospacing="1"/>
    </w:pPr>
    <w:rPr>
      <w:color w:val="DC322F"/>
    </w:rPr>
  </w:style>
  <w:style w:type="paragraph" w:styleId="Hljsimportant" w:customStyle="1">
    <w:name w:val="hljs-important"/>
    <w:basedOn w:val="Normal"/>
    <w:qFormat/>
    <w:pPr>
      <w:spacing w:beforeAutospacing="1" w:afterAutospacing="1"/>
    </w:pPr>
    <w:rPr>
      <w:color w:val="DC322F"/>
    </w:rPr>
  </w:style>
  <w:style w:type="paragraph" w:styleId="Hljslinklabel" w:customStyle="1">
    <w:name w:val="hljs-link_label"/>
    <w:basedOn w:val="Normal"/>
    <w:qFormat/>
    <w:pPr>
      <w:spacing w:beforeAutospacing="1" w:afterAutospacing="1"/>
    </w:pPr>
    <w:rPr>
      <w:color w:val="6C71C4"/>
    </w:rPr>
  </w:style>
  <w:style w:type="paragraph" w:styleId="Mathjaxhoverarrow" w:customStyle="1">
    <w:name w:val="mathjax_hover_arrow"/>
    <w:basedOn w:val="Normal"/>
    <w:qFormat/>
    <w:pPr>
      <w:spacing w:beforeAutospacing="1" w:afterAutospacing="1"/>
    </w:pPr>
    <w:rPr/>
  </w:style>
  <w:style w:type="paragraph" w:styleId="Mathjaxmenu" w:customStyle="1">
    <w:name w:val="mathjax_menu"/>
    <w:basedOn w:val="Normal"/>
    <w:qFormat/>
    <w:pPr>
      <w:pBdr>
        <w:top w:val="single" w:sz="6" w:space="2" w:color="CCCCCC"/>
        <w:left w:val="single" w:sz="6" w:space="2" w:color="CCCCCC"/>
        <w:bottom w:val="single" w:sz="6" w:space="2" w:color="CCCCCC"/>
        <w:right w:val="single" w:sz="6" w:space="2" w:color="CCCCCC"/>
      </w:pBdr>
      <w:shd w:val="clear" w:color="auto" w:fill="FFFFFF"/>
    </w:pPr>
    <w:rPr>
      <w:color w:val="000000"/>
    </w:rPr>
  </w:style>
  <w:style w:type="paragraph" w:styleId="Mathjaxmenuitem" w:customStyle="1">
    <w:name w:val="mathjax_menuitem"/>
    <w:basedOn w:val="Normal"/>
    <w:qFormat/>
    <w:pPr>
      <w:spacing w:beforeAutospacing="1" w:afterAutospacing="1"/>
    </w:pPr>
    <w:rPr/>
  </w:style>
  <w:style w:type="paragraph" w:styleId="Mathjaxmenuarrow" w:customStyle="1">
    <w:name w:val="mathjax_menuarrow"/>
    <w:basedOn w:val="Normal"/>
    <w:qFormat/>
    <w:pPr>
      <w:spacing w:beforeAutospacing="1" w:afterAutospacing="1"/>
    </w:pPr>
    <w:rPr>
      <w:color w:val="666666"/>
    </w:rPr>
  </w:style>
  <w:style w:type="paragraph" w:styleId="Mathjaxmenulabel" w:customStyle="1">
    <w:name w:val="mathjax_menulabel"/>
    <w:basedOn w:val="Normal"/>
    <w:qFormat/>
    <w:pPr>
      <w:spacing w:beforeAutospacing="1" w:afterAutospacing="1"/>
    </w:pPr>
    <w:rPr>
      <w:i/>
      <w:iCs/>
    </w:rPr>
  </w:style>
  <w:style w:type="paragraph" w:styleId="Mathjaxmenurule" w:customStyle="1">
    <w:name w:val="mathjax_menurule"/>
    <w:basedOn w:val="Normal"/>
    <w:qFormat/>
    <w:pPr>
      <w:pBdr>
        <w:top w:val="single" w:sz="6" w:space="0" w:color="CCCCCC"/>
      </w:pBdr>
      <w:spacing w:before="60" w:after="0"/>
      <w:ind w:left="15" w:right="15" w:hanging="0"/>
    </w:pPr>
    <w:rPr/>
  </w:style>
  <w:style w:type="paragraph" w:styleId="Mathjaxmenuclose" w:customStyle="1">
    <w:name w:val="mathjax_menu_close"/>
    <w:basedOn w:val="Normal"/>
    <w:qFormat/>
    <w:pPr>
      <w:spacing w:beforeAutospacing="1" w:afterAutospacing="1"/>
    </w:pPr>
    <w:rPr/>
  </w:style>
  <w:style w:type="paragraph" w:styleId="Mathjaxpreview" w:customStyle="1">
    <w:name w:val="mathjax_preview"/>
    <w:basedOn w:val="Normal"/>
    <w:qFormat/>
    <w:pPr>
      <w:spacing w:beforeAutospacing="1" w:afterAutospacing="1"/>
    </w:pPr>
    <w:rPr>
      <w:color w:val="888888"/>
    </w:rPr>
  </w:style>
  <w:style w:type="paragraph" w:styleId="Mathjaxerror" w:customStyle="1">
    <w:name w:val="mathjax_error"/>
    <w:basedOn w:val="Normal"/>
    <w:qFormat/>
    <w:pPr>
      <w:spacing w:beforeAutospacing="1" w:afterAutospacing="1"/>
    </w:pPr>
    <w:rPr>
      <w:i/>
      <w:iCs/>
      <w:color w:val="CC0000"/>
    </w:rPr>
  </w:style>
  <w:style w:type="paragraph" w:styleId="Oembedallreputationscore" w:customStyle="1">
    <w:name w:val="oembedall-reputation-score"/>
    <w:basedOn w:val="Normal"/>
    <w:qFormat/>
    <w:pPr>
      <w:spacing w:beforeAutospacing="1" w:afterAutospacing="1"/>
    </w:pPr>
    <w:rPr/>
  </w:style>
  <w:style w:type="paragraph" w:styleId="Oembedalluserinfo" w:customStyle="1">
    <w:name w:val="oembedall-user-info"/>
    <w:basedOn w:val="Normal"/>
    <w:qFormat/>
    <w:pPr>
      <w:spacing w:beforeAutospacing="1" w:afterAutospacing="1"/>
    </w:pPr>
    <w:rPr/>
  </w:style>
  <w:style w:type="paragraph" w:styleId="Oembedallquestionhyperlink" w:customStyle="1">
    <w:name w:val="oembedall-question-hyperlink"/>
    <w:basedOn w:val="Normal"/>
    <w:qFormat/>
    <w:pPr>
      <w:spacing w:beforeAutospacing="1" w:afterAutospacing="1"/>
    </w:pPr>
    <w:rPr/>
  </w:style>
  <w:style w:type="paragraph" w:styleId="Oembedallstats" w:customStyle="1">
    <w:name w:val="oembedall-stats"/>
    <w:basedOn w:val="Normal"/>
    <w:qFormat/>
    <w:pPr>
      <w:spacing w:beforeAutospacing="1" w:afterAutospacing="1"/>
    </w:pPr>
    <w:rPr/>
  </w:style>
  <w:style w:type="paragraph" w:styleId="Oembedallstatscontainer" w:customStyle="1">
    <w:name w:val="oembedall-statscontainer"/>
    <w:basedOn w:val="Normal"/>
    <w:qFormat/>
    <w:pPr>
      <w:spacing w:beforeAutospacing="1" w:afterAutospacing="1"/>
    </w:pPr>
    <w:rPr/>
  </w:style>
  <w:style w:type="paragraph" w:styleId="Oembedallvotes" w:customStyle="1">
    <w:name w:val="oembedall-votes"/>
    <w:basedOn w:val="Normal"/>
    <w:qFormat/>
    <w:pPr>
      <w:spacing w:beforeAutospacing="1" w:afterAutospacing="1"/>
    </w:pPr>
    <w:rPr/>
  </w:style>
  <w:style w:type="paragraph" w:styleId="Oembedallvotecountpost" w:customStyle="1">
    <w:name w:val="oembedall-vote-count-post"/>
    <w:basedOn w:val="Normal"/>
    <w:qFormat/>
    <w:pPr>
      <w:spacing w:beforeAutospacing="1" w:afterAutospacing="1"/>
    </w:pPr>
    <w:rPr/>
  </w:style>
  <w:style w:type="paragraph" w:styleId="Oembedallviews" w:customStyle="1">
    <w:name w:val="oembedall-views"/>
    <w:basedOn w:val="Normal"/>
    <w:qFormat/>
    <w:pPr>
      <w:spacing w:beforeAutospacing="1" w:afterAutospacing="1"/>
    </w:pPr>
    <w:rPr/>
  </w:style>
  <w:style w:type="paragraph" w:styleId="Oembedallstatus" w:customStyle="1">
    <w:name w:val="oembedall-status"/>
    <w:basedOn w:val="Normal"/>
    <w:qFormat/>
    <w:pPr>
      <w:spacing w:beforeAutospacing="1" w:afterAutospacing="1"/>
    </w:pPr>
    <w:rPr/>
  </w:style>
  <w:style w:type="paragraph" w:styleId="Oembedallsummary" w:customStyle="1">
    <w:name w:val="oembedall-summary"/>
    <w:basedOn w:val="Normal"/>
    <w:qFormat/>
    <w:pPr>
      <w:spacing w:beforeAutospacing="1" w:afterAutospacing="1"/>
    </w:pPr>
    <w:rPr/>
  </w:style>
  <w:style w:type="paragraph" w:styleId="Oembedallexcerpt" w:customStyle="1">
    <w:name w:val="oembedall-excerpt"/>
    <w:basedOn w:val="Normal"/>
    <w:qFormat/>
    <w:pPr>
      <w:spacing w:beforeAutospacing="1" w:afterAutospacing="1"/>
    </w:pPr>
    <w:rPr/>
  </w:style>
  <w:style w:type="paragraph" w:styleId="Oembedalltags" w:customStyle="1">
    <w:name w:val="oembedall-tags"/>
    <w:basedOn w:val="Normal"/>
    <w:qFormat/>
    <w:pPr>
      <w:spacing w:beforeAutospacing="1" w:afterAutospacing="1"/>
    </w:pPr>
    <w:rPr/>
  </w:style>
  <w:style w:type="paragraph" w:styleId="Oembedallposttag" w:customStyle="1">
    <w:name w:val="oembedall-post-tag"/>
    <w:basedOn w:val="Normal"/>
    <w:qFormat/>
    <w:pPr>
      <w:spacing w:beforeAutospacing="1" w:afterAutospacing="1"/>
    </w:pPr>
    <w:rPr/>
  </w:style>
  <w:style w:type="paragraph" w:styleId="Oembedallstatsarrow" w:customStyle="1">
    <w:name w:val="oembedall-statsarrow"/>
    <w:basedOn w:val="Normal"/>
    <w:qFormat/>
    <w:pPr>
      <w:spacing w:beforeAutospacing="1" w:afterAutospacing="1"/>
    </w:pPr>
    <w:rPr/>
  </w:style>
  <w:style w:type="paragraph" w:styleId="Contents" w:customStyle="1">
    <w:name w:val="contents"/>
    <w:basedOn w:val="Normal"/>
    <w:qFormat/>
    <w:pPr>
      <w:spacing w:beforeAutospacing="1" w:afterAutospacing="1"/>
    </w:pPr>
    <w:rPr/>
  </w:style>
  <w:style w:type="paragraph" w:styleId="Label" w:customStyle="1">
    <w:name w:val="label"/>
    <w:basedOn w:val="Normal"/>
    <w:qFormat/>
    <w:pPr>
      <w:spacing w:beforeAutospacing="1" w:afterAutospacing="1"/>
    </w:pPr>
    <w:rPr/>
  </w:style>
  <w:style w:type="paragraph" w:styleId="Hljstag" w:customStyle="1">
    <w:name w:val="hljs-tag"/>
    <w:basedOn w:val="Normal"/>
    <w:qFormat/>
    <w:pPr>
      <w:spacing w:beforeAutospacing="1" w:afterAutospacing="1"/>
    </w:pPr>
    <w:rPr/>
  </w:style>
  <w:style w:type="paragraph" w:styleId="Hljsvalue" w:customStyle="1">
    <w:name w:val="hljs-value"/>
    <w:basedOn w:val="Normal"/>
    <w:qFormat/>
    <w:pPr>
      <w:spacing w:beforeAutospacing="1" w:afterAutospacing="1"/>
    </w:pPr>
    <w:rPr/>
  </w:style>
  <w:style w:type="paragraph" w:styleId="Hljsformula" w:customStyle="1">
    <w:name w:val="hljs-formula"/>
    <w:basedOn w:val="Normal"/>
    <w:qFormat/>
    <w:pPr>
      <w:spacing w:beforeAutospacing="1" w:afterAutospacing="1"/>
    </w:pPr>
    <w:rPr/>
  </w:style>
  <w:style w:type="paragraph" w:styleId="Hljsfunction" w:customStyle="1">
    <w:name w:val="hljs-function"/>
    <w:basedOn w:val="Normal"/>
    <w:qFormat/>
    <w:pPr>
      <w:spacing w:beforeAutospacing="1" w:afterAutospacing="1"/>
    </w:pPr>
    <w:rPr/>
  </w:style>
  <w:style w:type="paragraph" w:styleId="Hljsliteral" w:customStyle="1">
    <w:name w:val="hljs-literal"/>
    <w:basedOn w:val="Normal"/>
    <w:qFormat/>
    <w:pPr>
      <w:spacing w:beforeAutospacing="1" w:afterAutospacing="1"/>
    </w:pPr>
    <w:rPr/>
  </w:style>
  <w:style w:type="paragraph" w:styleId="Hljsbody" w:customStyle="1">
    <w:name w:val="hljs-body"/>
    <w:basedOn w:val="Normal"/>
    <w:qFormat/>
    <w:pPr>
      <w:spacing w:beforeAutospacing="1" w:afterAutospacing="1"/>
    </w:pPr>
    <w:rPr/>
  </w:style>
  <w:style w:type="paragraph" w:styleId="Hljspseudo" w:customStyle="1">
    <w:name w:val="hljs-pseudo"/>
    <w:basedOn w:val="Normal"/>
    <w:qFormat/>
    <w:pPr>
      <w:spacing w:beforeAutospacing="1" w:afterAutospacing="1"/>
    </w:pPr>
    <w:rPr/>
  </w:style>
  <w:style w:type="paragraph" w:styleId="Hljschange" w:customStyle="1">
    <w:name w:val="hljs-change"/>
    <w:basedOn w:val="Normal"/>
    <w:qFormat/>
    <w:pPr>
      <w:spacing w:beforeAutospacing="1" w:afterAutospacing="1"/>
    </w:pPr>
    <w:rPr/>
  </w:style>
  <w:style w:type="paragraph" w:styleId="Oembedallbody" w:customStyle="1">
    <w:name w:val="oembedall-body"/>
    <w:basedOn w:val="Normal"/>
    <w:qFormat/>
    <w:pPr>
      <w:spacing w:beforeAutospacing="1" w:afterAutospacing="1"/>
    </w:pPr>
    <w:rPr/>
  </w:style>
  <w:style w:type="paragraph" w:styleId="Tagline" w:customStyle="1">
    <w:name w:val="tagline"/>
    <w:basedOn w:val="Normal"/>
    <w:qFormat/>
    <w:pPr>
      <w:spacing w:beforeAutospacing="1" w:afterAutospacing="1"/>
    </w:pPr>
    <w:rPr/>
  </w:style>
  <w:style w:type="paragraph" w:styleId="Wrapper" w:customStyle="1">
    <w:name w:val="wrapper"/>
    <w:basedOn w:val="Normal"/>
    <w:qFormat/>
    <w:pPr>
      <w:spacing w:beforeAutospacing="1" w:afterAutospacing="1"/>
    </w:pPr>
    <w:rPr/>
  </w:style>
  <w:style w:type="paragraph" w:styleId="Split" w:customStyle="1">
    <w:name w:val="split"/>
    <w:basedOn w:val="Normal"/>
    <w:qFormat/>
    <w:pPr>
      <w:spacing w:beforeAutospacing="1" w:afterAutospacing="1"/>
    </w:pPr>
    <w:rPr/>
  </w:style>
  <w:style w:type="paragraph" w:styleId="Placecontext" w:customStyle="1">
    <w:name w:val="place-context"/>
    <w:basedOn w:val="Normal"/>
    <w:qFormat/>
    <w:pPr>
      <w:spacing w:beforeAutospacing="1" w:afterAutospacing="1"/>
    </w:pPr>
    <w:rPr/>
  </w:style>
  <w:style w:type="paragraph" w:styleId="Prominentplace" w:customStyle="1">
    <w:name w:val="prominent-place"/>
    <w:basedOn w:val="Normal"/>
    <w:qFormat/>
    <w:pPr>
      <w:spacing w:beforeAutospacing="1" w:afterAutospacing="1"/>
    </w:pPr>
    <w:rPr/>
  </w:style>
  <w:style w:type="paragraph" w:styleId="Maindate" w:customStyle="1">
    <w:name w:val="main-date"/>
    <w:basedOn w:val="Normal"/>
    <w:qFormat/>
    <w:pPr>
      <w:spacing w:beforeAutospacing="1" w:afterAutospacing="1"/>
    </w:pPr>
    <w:rPr/>
  </w:style>
  <w:style w:type="paragraph" w:styleId="First" w:customStyle="1">
    <w:name w:val="first"/>
    <w:basedOn w:val="Normal"/>
    <w:qFormat/>
    <w:pPr>
      <w:spacing w:beforeAutospacing="1" w:afterAutospacing="1"/>
    </w:pPr>
    <w:rPr/>
  </w:style>
  <w:style w:type="paragraph" w:styleId="Title1" w:customStyle="1">
    <w:name w:val="Title1"/>
    <w:basedOn w:val="Normal"/>
    <w:qFormat/>
    <w:pPr>
      <w:spacing w:beforeAutospacing="1" w:afterAutospacing="1"/>
    </w:pPr>
    <w:rPr/>
  </w:style>
  <w:style w:type="paragraph" w:styleId="Number" w:customStyle="1">
    <w:name w:val="number"/>
    <w:basedOn w:val="Normal"/>
    <w:qFormat/>
    <w:pPr>
      <w:spacing w:beforeAutospacing="1" w:afterAutospacing="1"/>
    </w:pPr>
    <w:rPr/>
  </w:style>
  <w:style w:type="paragraph" w:styleId="Oembedallusergravatar32" w:customStyle="1">
    <w:name w:val="oembedall-user-gravatar32"/>
    <w:basedOn w:val="Normal"/>
    <w:qFormat/>
    <w:pPr>
      <w:spacing w:beforeAutospacing="1" w:afterAutospacing="1"/>
    </w:pPr>
    <w:rPr/>
  </w:style>
  <w:style w:type="paragraph" w:styleId="Oembedalluserdetails" w:customStyle="1">
    <w:name w:val="oembedall-user-details"/>
    <w:basedOn w:val="Normal"/>
    <w:qFormat/>
    <w:pPr>
      <w:spacing w:beforeAutospacing="1" w:afterAutospacing="1"/>
    </w:pPr>
    <w:rPr/>
  </w:style>
  <w:style w:type="paragraph" w:styleId="Subplace" w:customStyle="1">
    <w:name w:val="sub-place"/>
    <w:basedOn w:val="Normal"/>
    <w:qFormat/>
    <w:pPr>
      <w:spacing w:beforeAutospacing="1" w:afterAutospacing="1"/>
    </w:pPr>
    <w:rPr/>
  </w:style>
  <w:style w:type="paragraph" w:styleId="Oembedallbody1" w:customStyle="1">
    <w:name w:val="oembedall-body1"/>
    <w:basedOn w:val="Normal"/>
    <w:qFormat/>
    <w:pPr>
      <w:pBdr>
        <w:top w:val="single" w:sz="6" w:space="4" w:color="EEEEEE"/>
      </w:pBdr>
      <w:spacing w:before="120" w:afterAutospacing="1"/>
      <w:ind w:left="-150" w:hanging="0"/>
    </w:pPr>
    <w:rPr/>
  </w:style>
  <w:style w:type="paragraph" w:styleId="Oembedalldescription1" w:customStyle="1">
    <w:name w:val="oembedall-description1"/>
    <w:basedOn w:val="Normal"/>
    <w:qFormat/>
    <w:pPr>
      <w:spacing w:before="0" w:after="45"/>
    </w:pPr>
    <w:rPr>
      <w:color w:val="444444"/>
      <w:sz w:val="18"/>
      <w:szCs w:val="18"/>
    </w:rPr>
  </w:style>
  <w:style w:type="paragraph" w:styleId="Oembedallupdatedat1" w:customStyle="1">
    <w:name w:val="oembedall-updated-at1"/>
    <w:basedOn w:val="Normal"/>
    <w:qFormat/>
    <w:pPr/>
    <w:rPr>
      <w:color w:val="888888"/>
      <w:sz w:val="17"/>
      <w:szCs w:val="17"/>
    </w:rPr>
  </w:style>
  <w:style w:type="paragraph" w:styleId="Oembedallreputationscore1" w:customStyle="1">
    <w:name w:val="oembedall-reputation-score1"/>
    <w:basedOn w:val="Normal"/>
    <w:qFormat/>
    <w:pPr>
      <w:spacing w:beforeAutospacing="1" w:afterAutospacing="1"/>
      <w:ind w:right="30" w:hanging="0"/>
    </w:pPr>
    <w:rPr>
      <w:b/>
      <w:bCs/>
      <w:color w:val="444444"/>
      <w:sz w:val="29"/>
      <w:szCs w:val="29"/>
    </w:rPr>
  </w:style>
  <w:style w:type="paragraph" w:styleId="Oembedalluserinfo1" w:customStyle="1">
    <w:name w:val="oembedall-user-info1"/>
    <w:basedOn w:val="Normal"/>
    <w:qFormat/>
    <w:pPr>
      <w:spacing w:beforeAutospacing="1" w:afterAutospacing="1"/>
    </w:pPr>
    <w:rPr/>
  </w:style>
  <w:style w:type="paragraph" w:styleId="Oembedallusergravatar321" w:customStyle="1">
    <w:name w:val="oembedall-user-gravatar321"/>
    <w:basedOn w:val="Normal"/>
    <w:qFormat/>
    <w:pPr>
      <w:spacing w:beforeAutospacing="1" w:afterAutospacing="1"/>
    </w:pPr>
    <w:rPr/>
  </w:style>
  <w:style w:type="paragraph" w:styleId="Oembedalluserdetails1" w:customStyle="1">
    <w:name w:val="oembedall-user-details1"/>
    <w:basedOn w:val="Normal"/>
    <w:qFormat/>
    <w:pPr>
      <w:spacing w:beforeAutospacing="1" w:afterAutospacing="1"/>
      <w:ind w:left="75" w:hanging="0"/>
    </w:pPr>
    <w:rPr/>
  </w:style>
  <w:style w:type="paragraph" w:styleId="Oembedallquestionhyperlink1" w:customStyle="1">
    <w:name w:val="oembedall-question-hyperlink1"/>
    <w:basedOn w:val="Normal"/>
    <w:qFormat/>
    <w:pPr>
      <w:spacing w:beforeAutospacing="1" w:afterAutospacing="1"/>
    </w:pPr>
    <w:rPr>
      <w:b/>
      <w:bCs/>
    </w:rPr>
  </w:style>
  <w:style w:type="paragraph" w:styleId="Oembedallstats1" w:customStyle="1">
    <w:name w:val="oembedall-stats1"/>
    <w:basedOn w:val="Normal"/>
    <w:qFormat/>
    <w:pPr>
      <w:shd w:val="clear" w:color="auto" w:fill="EEEEEE"/>
      <w:ind w:left="105" w:hanging="0"/>
    </w:pPr>
    <w:rPr/>
  </w:style>
  <w:style w:type="paragraph" w:styleId="Oembedallstatscontainer1" w:customStyle="1">
    <w:name w:val="oembedall-statscontainer1"/>
    <w:basedOn w:val="Normal"/>
    <w:qFormat/>
    <w:pPr>
      <w:spacing w:beforeAutospacing="1" w:afterAutospacing="1"/>
      <w:ind w:right="120" w:hanging="0"/>
    </w:pPr>
    <w:rPr/>
  </w:style>
  <w:style w:type="paragraph" w:styleId="Oembedallvotes1" w:customStyle="1">
    <w:name w:val="oembedall-votes1"/>
    <w:basedOn w:val="Normal"/>
    <w:qFormat/>
    <w:pPr>
      <w:spacing w:beforeAutospacing="1" w:afterAutospacing="1"/>
      <w:jc w:val="center"/>
    </w:pPr>
    <w:rPr>
      <w:color w:val="555555"/>
    </w:rPr>
  </w:style>
  <w:style w:type="paragraph" w:styleId="Oembedallvotecountpost1" w:customStyle="1">
    <w:name w:val="oembedall-vote-count-post1"/>
    <w:basedOn w:val="Normal"/>
    <w:qFormat/>
    <w:pPr>
      <w:spacing w:beforeAutospacing="1" w:afterAutospacing="1"/>
    </w:pPr>
    <w:rPr>
      <w:b/>
      <w:bCs/>
      <w:color w:val="808185"/>
      <w:sz w:val="58"/>
      <w:szCs w:val="58"/>
    </w:rPr>
  </w:style>
  <w:style w:type="paragraph" w:styleId="Oembedallviews1" w:customStyle="1">
    <w:name w:val="oembedall-views1"/>
    <w:basedOn w:val="Normal"/>
    <w:qFormat/>
    <w:pPr>
      <w:spacing w:beforeAutospacing="1" w:afterAutospacing="1"/>
      <w:jc w:val="center"/>
    </w:pPr>
    <w:rPr>
      <w:color w:val="999999"/>
    </w:rPr>
  </w:style>
  <w:style w:type="paragraph" w:styleId="Oembedallstatus1" w:customStyle="1">
    <w:name w:val="oembedall-status1"/>
    <w:basedOn w:val="Normal"/>
    <w:qFormat/>
    <w:pPr>
      <w:shd w:val="clear" w:color="auto" w:fill="75845C"/>
      <w:spacing w:before="0" w:afterAutospacing="1"/>
      <w:jc w:val="center"/>
    </w:pPr>
    <w:rPr>
      <w:color w:val="FFFFFF"/>
    </w:rPr>
  </w:style>
  <w:style w:type="paragraph" w:styleId="Oembedallsummary1" w:customStyle="1">
    <w:name w:val="oembedall-summary1"/>
    <w:basedOn w:val="Normal"/>
    <w:qFormat/>
    <w:pPr>
      <w:spacing w:beforeAutospacing="1" w:afterAutospacing="1"/>
    </w:pPr>
    <w:rPr/>
  </w:style>
  <w:style w:type="paragraph" w:styleId="Oembedallexcerpt1" w:customStyle="1">
    <w:name w:val="oembedall-excerpt1"/>
    <w:basedOn w:val="Normal"/>
    <w:qFormat/>
    <w:pPr/>
    <w:rPr/>
  </w:style>
  <w:style w:type="paragraph" w:styleId="Oembedalltags1" w:customStyle="1">
    <w:name w:val="oembedall-tags1"/>
    <w:basedOn w:val="Normal"/>
    <w:qFormat/>
    <w:pPr>
      <w:spacing w:lineRule="atLeast" w:line="270" w:beforeAutospacing="1" w:afterAutospacing="1"/>
    </w:pPr>
    <w:rPr/>
  </w:style>
  <w:style w:type="paragraph" w:styleId="Oembedallposttag1" w:customStyle="1">
    <w:name w:val="oembedall-post-tag1"/>
    <w:basedOn w:val="Normal"/>
    <w:qFormat/>
    <w:pPr>
      <w:pBdr>
        <w:bottom w:val="single" w:sz="6" w:space="2" w:color="3E6D8E"/>
        <w:right w:val="single" w:sz="6" w:space="3" w:color="7F9FB6"/>
      </w:pBdr>
      <w:shd w:val="clear" w:color="auto" w:fill="E0EAF1"/>
      <w:spacing w:lineRule="auto" w:line="480" w:before="30" w:after="30"/>
      <w:ind w:right="30" w:hanging="0"/>
    </w:pPr>
    <w:rPr>
      <w:color w:val="3E6D8E"/>
      <w:sz w:val="22"/>
      <w:szCs w:val="22"/>
    </w:rPr>
  </w:style>
  <w:style w:type="paragraph" w:styleId="Oembedallposttag2" w:customStyle="1">
    <w:name w:val="oembedall-post-tag2"/>
    <w:basedOn w:val="Normal"/>
    <w:qFormat/>
    <w:pPr>
      <w:pBdr>
        <w:bottom w:val="single" w:sz="6" w:space="2" w:color="37607D"/>
        <w:right w:val="single" w:sz="6" w:space="3" w:color="37607D"/>
      </w:pBdr>
      <w:shd w:val="clear" w:color="auto" w:fill="3E6D8E"/>
      <w:spacing w:lineRule="auto" w:line="480" w:before="30" w:after="30"/>
      <w:ind w:right="30" w:hanging="0"/>
    </w:pPr>
    <w:rPr>
      <w:color w:val="E0EAF1"/>
      <w:sz w:val="22"/>
      <w:szCs w:val="22"/>
    </w:rPr>
  </w:style>
  <w:style w:type="paragraph" w:styleId="Oembedallstatsarrow1" w:customStyle="1">
    <w:name w:val="oembedall-statsarrow1"/>
    <w:basedOn w:val="Normal"/>
    <w:qFormat/>
    <w:pPr>
      <w:spacing w:before="180" w:afterAutospacing="1"/>
    </w:pPr>
    <w:rPr/>
  </w:style>
  <w:style w:type="paragraph" w:styleId="Contents1" w:customStyle="1">
    <w:name w:val="contents1"/>
    <w:basedOn w:val="Normal"/>
    <w:qFormat/>
    <w:pPr>
      <w:spacing w:beforeAutospacing="1" w:afterAutospacing="1"/>
    </w:pPr>
    <w:rPr/>
  </w:style>
  <w:style w:type="paragraph" w:styleId="Tagline1" w:customStyle="1">
    <w:name w:val="tagline1"/>
    <w:basedOn w:val="Normal"/>
    <w:qFormat/>
    <w:pPr>
      <w:spacing w:beforeAutospacing="1" w:afterAutospacing="1"/>
    </w:pPr>
    <w:rPr>
      <w:sz w:val="36"/>
      <w:szCs w:val="36"/>
    </w:rPr>
  </w:style>
  <w:style w:type="paragraph" w:styleId="Wrapper1" w:customStyle="1">
    <w:name w:val="wrapper1"/>
    <w:basedOn w:val="Normal"/>
    <w:qFormat/>
    <w:pPr>
      <w:spacing w:beforeAutospacing="1" w:afterAutospacing="1"/>
    </w:pPr>
    <w:rPr/>
  </w:style>
  <w:style w:type="paragraph" w:styleId="Split1" w:customStyle="1">
    <w:name w:val="split1"/>
    <w:basedOn w:val="Normal"/>
    <w:qFormat/>
    <w:pPr>
      <w:spacing w:beforeAutospacing="1" w:afterAutospacing="1"/>
    </w:pPr>
    <w:rPr/>
  </w:style>
  <w:style w:type="paragraph" w:styleId="Placecontext1" w:customStyle="1">
    <w:name w:val="place-context1"/>
    <w:basedOn w:val="Normal"/>
    <w:qFormat/>
    <w:pPr>
      <w:spacing w:beforeAutospacing="1" w:afterAutospacing="1"/>
    </w:pPr>
    <w:rPr>
      <w:sz w:val="21"/>
      <w:szCs w:val="21"/>
    </w:rPr>
  </w:style>
  <w:style w:type="paragraph" w:styleId="Subplace1" w:customStyle="1">
    <w:name w:val="sub-place1"/>
    <w:basedOn w:val="Normal"/>
    <w:qFormat/>
    <w:pPr>
      <w:spacing w:beforeAutospacing="1" w:afterAutospacing="1"/>
    </w:pPr>
    <w:rPr/>
  </w:style>
  <w:style w:type="paragraph" w:styleId="Prominentplace1" w:customStyle="1">
    <w:name w:val="prominent-place1"/>
    <w:basedOn w:val="Normal"/>
    <w:qFormat/>
    <w:pPr>
      <w:spacing w:lineRule="atLeast" w:line="264" w:beforeAutospacing="1" w:afterAutospacing="1"/>
    </w:pPr>
    <w:rPr>
      <w:sz w:val="27"/>
      <w:szCs w:val="27"/>
    </w:rPr>
  </w:style>
  <w:style w:type="paragraph" w:styleId="Maindate1" w:customStyle="1">
    <w:name w:val="main-date1"/>
    <w:basedOn w:val="Normal"/>
    <w:qFormat/>
    <w:pPr>
      <w:spacing w:beforeAutospacing="1" w:afterAutospacing="1"/>
    </w:pPr>
    <w:rPr>
      <w:b/>
      <w:bCs/>
      <w:color w:val="8CB4E0"/>
    </w:rPr>
  </w:style>
  <w:style w:type="paragraph" w:styleId="First1" w:customStyle="1">
    <w:name w:val="first1"/>
    <w:basedOn w:val="Normal"/>
    <w:qFormat/>
    <w:pPr>
      <w:ind w:left="244" w:hanging="0"/>
    </w:pPr>
    <w:rPr/>
  </w:style>
  <w:style w:type="paragraph" w:styleId="Label1" w:customStyle="1">
    <w:name w:val="label1"/>
    <w:basedOn w:val="Normal"/>
    <w:qFormat/>
    <w:pPr>
      <w:spacing w:beforeAutospacing="1" w:afterAutospacing="1"/>
    </w:pPr>
    <w:rPr>
      <w:color w:val="333333"/>
    </w:rPr>
  </w:style>
  <w:style w:type="paragraph" w:styleId="Title11" w:customStyle="1">
    <w:name w:val="title1"/>
    <w:basedOn w:val="Normal"/>
    <w:qFormat/>
    <w:pPr>
      <w:spacing w:beforeAutospacing="1" w:afterAutospacing="1"/>
    </w:pPr>
    <w:rPr/>
  </w:style>
  <w:style w:type="paragraph" w:styleId="Number1" w:customStyle="1">
    <w:name w:val="number1"/>
    <w:basedOn w:val="Normal"/>
    <w:qFormat/>
    <w:pPr>
      <w:shd w:val="clear" w:color="auto" w:fill="FFFFFF"/>
    </w:pPr>
    <w:rPr>
      <w:vanish/>
    </w:rPr>
  </w:style>
  <w:style w:type="paragraph" w:styleId="Hljsheader1" w:customStyle="1">
    <w:name w:val="hljs-header1"/>
    <w:basedOn w:val="Normal"/>
    <w:qFormat/>
    <w:pPr>
      <w:spacing w:beforeAutospacing="1" w:afterAutospacing="1"/>
    </w:pPr>
    <w:rPr>
      <w:color w:val="93A1A1"/>
    </w:rPr>
  </w:style>
  <w:style w:type="paragraph" w:styleId="Hljsstring1" w:customStyle="1">
    <w:name w:val="hljs-string1"/>
    <w:basedOn w:val="Normal"/>
    <w:qFormat/>
    <w:pPr>
      <w:spacing w:beforeAutospacing="1" w:afterAutospacing="1"/>
    </w:pPr>
    <w:rPr>
      <w:color w:val="93A1A1"/>
    </w:rPr>
  </w:style>
  <w:style w:type="paragraph" w:styleId="Hljstag1" w:customStyle="1">
    <w:name w:val="hljs-tag1"/>
    <w:basedOn w:val="Normal"/>
    <w:qFormat/>
    <w:pPr>
      <w:spacing w:beforeAutospacing="1" w:afterAutospacing="1"/>
    </w:pPr>
    <w:rPr>
      <w:color w:val="859900"/>
    </w:rPr>
  </w:style>
  <w:style w:type="paragraph" w:styleId="Hljstitle1" w:customStyle="1">
    <w:name w:val="hljs-title1"/>
    <w:basedOn w:val="Normal"/>
    <w:qFormat/>
    <w:pPr>
      <w:spacing w:beforeAutospacing="1" w:afterAutospacing="1"/>
    </w:pPr>
    <w:rPr>
      <w:color w:val="859900"/>
    </w:rPr>
  </w:style>
  <w:style w:type="paragraph" w:styleId="Hljsvalue1" w:customStyle="1">
    <w:name w:val="hljs-value1"/>
    <w:basedOn w:val="Normal"/>
    <w:qFormat/>
    <w:pPr>
      <w:spacing w:beforeAutospacing="1" w:afterAutospacing="1"/>
    </w:pPr>
    <w:rPr>
      <w:color w:val="2AA198"/>
    </w:rPr>
  </w:style>
  <w:style w:type="paragraph" w:styleId="Hljsvalue2" w:customStyle="1">
    <w:name w:val="hljs-value2"/>
    <w:basedOn w:val="Normal"/>
    <w:qFormat/>
    <w:pPr>
      <w:spacing w:beforeAutospacing="1" w:afterAutospacing="1"/>
    </w:pPr>
    <w:rPr>
      <w:color w:val="2AA198"/>
    </w:rPr>
  </w:style>
  <w:style w:type="paragraph" w:styleId="Hljsformula1" w:customStyle="1">
    <w:name w:val="hljs-formula1"/>
    <w:basedOn w:val="Normal"/>
    <w:qFormat/>
    <w:pPr>
      <w:shd w:val="clear" w:color="auto" w:fill="EEE8D5"/>
      <w:spacing w:beforeAutospacing="1" w:afterAutospacing="1"/>
    </w:pPr>
    <w:rPr>
      <w:color w:val="2AA198"/>
    </w:rPr>
  </w:style>
  <w:style w:type="paragraph" w:styleId="Hljsfunction1" w:customStyle="1">
    <w:name w:val="hljs-function1"/>
    <w:basedOn w:val="Normal"/>
    <w:qFormat/>
    <w:pPr>
      <w:spacing w:beforeAutospacing="1" w:afterAutospacing="1"/>
    </w:pPr>
    <w:rPr>
      <w:color w:val="268BD2"/>
    </w:rPr>
  </w:style>
  <w:style w:type="paragraph" w:styleId="Hljsliteral1" w:customStyle="1">
    <w:name w:val="hljs-literal1"/>
    <w:basedOn w:val="Normal"/>
    <w:qFormat/>
    <w:pPr>
      <w:spacing w:beforeAutospacing="1" w:afterAutospacing="1"/>
    </w:pPr>
    <w:rPr>
      <w:color w:val="268BD2"/>
    </w:rPr>
  </w:style>
  <w:style w:type="paragraph" w:styleId="Hljstitle2" w:customStyle="1">
    <w:name w:val="hljs-title2"/>
    <w:basedOn w:val="Normal"/>
    <w:qFormat/>
    <w:pPr>
      <w:spacing w:beforeAutospacing="1" w:afterAutospacing="1"/>
    </w:pPr>
    <w:rPr>
      <w:color w:val="B58900"/>
    </w:rPr>
  </w:style>
  <w:style w:type="paragraph" w:styleId="Hljsbody1" w:customStyle="1">
    <w:name w:val="hljs-body1"/>
    <w:basedOn w:val="Normal"/>
    <w:qFormat/>
    <w:pPr>
      <w:spacing w:beforeAutospacing="1" w:afterAutospacing="1"/>
    </w:pPr>
    <w:rPr>
      <w:color w:val="B58900"/>
    </w:rPr>
  </w:style>
  <w:style w:type="paragraph" w:styleId="Hljsnumber1" w:customStyle="1">
    <w:name w:val="hljs-number1"/>
    <w:basedOn w:val="Normal"/>
    <w:qFormat/>
    <w:pPr>
      <w:spacing w:beforeAutospacing="1" w:afterAutospacing="1"/>
    </w:pPr>
    <w:rPr>
      <w:color w:val="B58900"/>
    </w:rPr>
  </w:style>
  <w:style w:type="paragraph" w:styleId="Hljspseudo1" w:customStyle="1">
    <w:name w:val="hljs-pseudo1"/>
    <w:basedOn w:val="Normal"/>
    <w:qFormat/>
    <w:pPr>
      <w:spacing w:beforeAutospacing="1" w:afterAutospacing="1"/>
    </w:pPr>
    <w:rPr>
      <w:color w:val="CB4B16"/>
    </w:rPr>
  </w:style>
  <w:style w:type="paragraph" w:styleId="Hljschange1" w:customStyle="1">
    <w:name w:val="hljs-change1"/>
    <w:basedOn w:val="Normal"/>
    <w:qFormat/>
    <w:pPr>
      <w:spacing w:beforeAutospacing="1" w:afterAutospacing="1"/>
    </w:pPr>
    <w:rPr>
      <w:color w:val="CB4B16"/>
    </w:rPr>
  </w:style>
  <w:style w:type="paragraph" w:styleId="Hljskeyword1" w:customStyle="1">
    <w:name w:val="hljs-keyword1"/>
    <w:basedOn w:val="Normal"/>
    <w:qFormat/>
    <w:pPr>
      <w:spacing w:beforeAutospacing="1" w:afterAutospacing="1"/>
    </w:pPr>
    <w:rPr>
      <w:color w:val="CB4B16"/>
    </w:rPr>
  </w:style>
  <w:style w:type="paragraph" w:styleId="Hljsstring2" w:customStyle="1">
    <w:name w:val="hljs-string2"/>
    <w:basedOn w:val="Normal"/>
    <w:qFormat/>
    <w:pPr>
      <w:spacing w:beforeAutospacing="1" w:afterAutospacing="1"/>
    </w:pPr>
    <w:rPr>
      <w:color w:val="CB4B16"/>
    </w:rPr>
  </w:style>
  <w:style w:type="paragraph" w:styleId="Mathjaxmenuarrow1" w:customStyle="1">
    <w:name w:val="mathjax_menuarrow1"/>
    <w:basedOn w:val="Normal"/>
    <w:qFormat/>
    <w:pPr>
      <w:spacing w:beforeAutospacing="1" w:afterAutospacing="1"/>
    </w:pPr>
    <w:rPr>
      <w:color w:val="FFFFFF"/>
    </w:rPr>
  </w:style>
  <w:style w:type="paragraph" w:styleId="Toc" w:customStyle="1">
    <w:name w:val="toc"/>
    <w:basedOn w:val="Normal"/>
    <w:qFormat/>
    <w:pPr>
      <w:spacing w:beforeAutospacing="1" w:afterAutospacing="1"/>
    </w:pPr>
    <w:rPr/>
  </w:style>
  <w:style w:type="paragraph" w:styleId="1stPara" w:customStyle="1">
    <w:name w:val="1st Para"/>
    <w:next w:val="Normal"/>
    <w:autoRedefine/>
    <w:qFormat/>
    <w:rsid w:val="00ba38d7"/>
    <w:pPr>
      <w:widowControl/>
      <w:bidi w:val="0"/>
      <w:spacing w:lineRule="auto" w:line="360" w:before="0" w:after="40"/>
      <w:jc w:val="left"/>
    </w:pPr>
    <w:rPr>
      <w:rFonts w:ascii="Times New Roman" w:hAnsi="Times New Roman" w:eastAsia="Times New Roman" w:cs="Times New Roman"/>
      <w:color w:val="00000A"/>
      <w:sz w:val="24"/>
      <w:szCs w:val="20"/>
      <w:lang w:val="en-US" w:eastAsia="en-US" w:bidi="ar-SA"/>
    </w:rPr>
  </w:style>
  <w:style w:type="paragraph" w:styleId="Anchor" w:customStyle="1">
    <w:name w:val="Anchor"/>
    <w:autoRedefine/>
    <w:qFormat/>
    <w:rsid w:val="00ba38d7"/>
    <w:pPr>
      <w:widowControl/>
      <w:suppressAutoHyphens w:val="true"/>
      <w:bidi w:val="0"/>
      <w:spacing w:lineRule="atLeast" w:line="40" w:before="120" w:after="240"/>
      <w:jc w:val="left"/>
    </w:pPr>
    <w:rPr>
      <w:rFonts w:ascii="NewBaskerville" w:hAnsi="NewBaskerville" w:eastAsia="Times New Roman" w:cs="NewBaskerville"/>
      <w:color w:val="000000"/>
      <w:w w:val="0"/>
      <w:sz w:val="4"/>
      <w:szCs w:val="4"/>
      <w:lang w:val="en-US" w:eastAsia="en-US" w:bidi="ar-SA"/>
    </w:rPr>
  </w:style>
  <w:style w:type="paragraph" w:styleId="AnchorSidehead" w:customStyle="1">
    <w:name w:val="Anchor Sidehead"/>
    <w:autoRedefine/>
    <w:qFormat/>
    <w:rsid w:val="00ba38d7"/>
    <w:pPr>
      <w:widowControl/>
      <w:bidi w:val="0"/>
      <w:spacing w:lineRule="auto" w:line="360" w:before="0" w:after="120"/>
      <w:jc w:val="left"/>
    </w:pPr>
    <w:rPr>
      <w:rFonts w:ascii="Futura-Heavy" w:hAnsi="Futura-Heavy" w:eastAsia="Times New Roman" w:cs="Futura-Heavy"/>
      <w:color w:val="000000"/>
      <w:w w:val="0"/>
      <w:sz w:val="20"/>
      <w:szCs w:val="16"/>
      <w:lang w:val="en-US" w:eastAsia="en-US" w:bidi="ar-SA"/>
    </w:rPr>
  </w:style>
  <w:style w:type="paragraph" w:styleId="AuthorQuery" w:customStyle="1">
    <w:name w:val="Author Query"/>
    <w:autoRedefine/>
    <w:qFormat/>
    <w:rsid w:val="00ba38d7"/>
    <w:pPr>
      <w:widowControl/>
      <w:bidi w:val="0"/>
      <w:spacing w:lineRule="auto" w:line="360" w:before="120" w:after="120"/>
      <w:ind w:left="1440" w:right="1440" w:hanging="0"/>
      <w:jc w:val="left"/>
    </w:pPr>
    <w:rPr>
      <w:rFonts w:ascii="Times New Roman" w:hAnsi="Times New Roman" w:eastAsia="Times New Roman" w:cs="Times New Roman"/>
      <w:color w:val="FF0000"/>
      <w:sz w:val="24"/>
      <w:szCs w:val="20"/>
      <w:lang w:val="en-US" w:eastAsia="en-US" w:bidi="ar-SA"/>
    </w:rPr>
  </w:style>
  <w:style w:type="paragraph" w:styleId="Body" w:customStyle="1">
    <w:name w:val="Body"/>
    <w:autoRedefine/>
    <w:qFormat/>
    <w:rsid w:val="00ba38d7"/>
    <w:pPr>
      <w:widowControl/>
      <w:bidi w:val="0"/>
      <w:spacing w:lineRule="auto" w:line="360"/>
      <w:ind w:firstLine="360"/>
      <w:jc w:val="left"/>
    </w:pPr>
    <w:rPr>
      <w:rFonts w:ascii="Times New Roman" w:hAnsi="Times New Roman" w:eastAsia="Times New Roman" w:cs="Times New Roman"/>
      <w:color w:val="00000A"/>
      <w:sz w:val="24"/>
      <w:szCs w:val="20"/>
      <w:lang w:val="en-US" w:eastAsia="en-US" w:bidi="ar-SA"/>
    </w:rPr>
  </w:style>
  <w:style w:type="paragraph" w:styleId="Basic" w:customStyle="1">
    <w:name w:val="Basic"/>
    <w:basedOn w:val="Body"/>
    <w:qFormat/>
    <w:rsid w:val="00ba38d7"/>
    <w:pPr/>
    <w:rPr/>
  </w:style>
  <w:style w:type="paragraph" w:styleId="BlockQuote" w:customStyle="1">
    <w:name w:val="Block Quote"/>
    <w:next w:val="Normal"/>
    <w:autoRedefine/>
    <w:qFormat/>
    <w:rsid w:val="00ba38d7"/>
    <w:pPr>
      <w:widowControl/>
      <w:bidi w:val="0"/>
      <w:spacing w:before="120" w:after="120"/>
      <w:ind w:left="1440" w:right="1440" w:hanging="0"/>
      <w:jc w:val="left"/>
    </w:pPr>
    <w:rPr>
      <w:rFonts w:ascii="Times New Roman" w:hAnsi="Times New Roman" w:eastAsia="Times New Roman" w:cs="Times New Roman"/>
      <w:color w:val="00000A"/>
      <w:sz w:val="20"/>
      <w:szCs w:val="20"/>
      <w:lang w:val="en-US" w:eastAsia="en-US" w:bidi="ar-SA"/>
    </w:rPr>
  </w:style>
  <w:style w:type="paragraph" w:styleId="BlockText">
    <w:name w:val="Block Text"/>
    <w:basedOn w:val="Normal"/>
    <w:semiHidden/>
    <w:qFormat/>
    <w:rsid w:val="00ba38d7"/>
    <w:pPr>
      <w:spacing w:before="0" w:after="120"/>
      <w:ind w:left="1440" w:right="1440" w:hanging="0"/>
    </w:pPr>
    <w:rPr/>
  </w:style>
  <w:style w:type="paragraph" w:styleId="BodyText2">
    <w:name w:val="Body Text 2"/>
    <w:basedOn w:val="Normal"/>
    <w:link w:val="BodyText2Char"/>
    <w:semiHidden/>
    <w:qFormat/>
    <w:rsid w:val="00ba38d7"/>
    <w:pPr>
      <w:spacing w:lineRule="auto" w:line="480" w:before="0" w:after="120"/>
    </w:pPr>
    <w:rPr/>
  </w:style>
  <w:style w:type="paragraph" w:styleId="BodyText3">
    <w:name w:val="Body Text 3"/>
    <w:basedOn w:val="Normal"/>
    <w:link w:val="BodyText3Char"/>
    <w:semiHidden/>
    <w:qFormat/>
    <w:rsid w:val="00ba38d7"/>
    <w:pPr>
      <w:spacing w:before="0" w:after="120"/>
    </w:pPr>
    <w:rPr>
      <w:sz w:val="16"/>
      <w:szCs w:val="16"/>
    </w:rPr>
  </w:style>
  <w:style w:type="paragraph" w:styleId="TextBodyIndent">
    <w:name w:val="Body Text Indent"/>
    <w:basedOn w:val="Normal"/>
    <w:link w:val="BodyTextIndentChar"/>
    <w:semiHidden/>
    <w:rsid w:val="00ba38d7"/>
    <w:pPr>
      <w:spacing w:before="0" w:after="120"/>
      <w:ind w:left="360" w:hanging="0"/>
    </w:pPr>
    <w:rPr/>
  </w:style>
  <w:style w:type="paragraph" w:styleId="BodyTextFirstIndent2">
    <w:name w:val="Body Text First Indent 2"/>
    <w:basedOn w:val="TextBodyIndent"/>
    <w:link w:val="BodyTextFirstIndent2Char"/>
    <w:semiHidden/>
    <w:qFormat/>
    <w:rsid w:val="00ba38d7"/>
    <w:pPr>
      <w:ind w:left="360" w:firstLine="210"/>
    </w:pPr>
    <w:rPr/>
  </w:style>
  <w:style w:type="paragraph" w:styleId="BodyTextIndent2">
    <w:name w:val="Body Text Indent 2"/>
    <w:basedOn w:val="Normal"/>
    <w:link w:val="BodyTextIndent2Char"/>
    <w:semiHidden/>
    <w:qFormat/>
    <w:rsid w:val="00ba38d7"/>
    <w:pPr>
      <w:spacing w:lineRule="auto" w:line="480" w:before="0" w:after="120"/>
      <w:ind w:left="360" w:hanging="0"/>
    </w:pPr>
    <w:rPr/>
  </w:style>
  <w:style w:type="paragraph" w:styleId="BodyTextIndent3">
    <w:name w:val="Body Text Indent 3"/>
    <w:basedOn w:val="Normal"/>
    <w:link w:val="BodyTextIndent3Char"/>
    <w:semiHidden/>
    <w:qFormat/>
    <w:rsid w:val="00ba38d7"/>
    <w:pPr>
      <w:spacing w:before="0" w:after="120"/>
      <w:ind w:left="360" w:hanging="0"/>
    </w:pPr>
    <w:rPr>
      <w:sz w:val="16"/>
      <w:szCs w:val="16"/>
    </w:rPr>
  </w:style>
  <w:style w:type="paragraph" w:styleId="BodyBox" w:customStyle="1">
    <w:name w:val="BodyBox"/>
    <w:basedOn w:val="Body"/>
    <w:qFormat/>
    <w:rsid w:val="00ba38d7"/>
    <w:pPr/>
    <w:rPr>
      <w:color w:val="808080"/>
    </w:rPr>
  </w:style>
  <w:style w:type="paragraph" w:styleId="BodyFirst" w:customStyle="1">
    <w:name w:val="BodyFirst"/>
    <w:next w:val="Body"/>
    <w:autoRedefine/>
    <w:qFormat/>
    <w:rsid w:val="00ba38d7"/>
    <w:pPr>
      <w:widowControl/>
      <w:bidi w:val="0"/>
      <w:spacing w:lineRule="auto" w:line="360"/>
      <w:jc w:val="left"/>
    </w:pPr>
    <w:rPr>
      <w:rFonts w:ascii="Times New Roman" w:hAnsi="Times New Roman" w:eastAsia="Times New Roman" w:cs="Times New Roman"/>
      <w:color w:val="00000A"/>
      <w:sz w:val="24"/>
      <w:szCs w:val="20"/>
      <w:lang w:val="en-US" w:eastAsia="en-US" w:bidi="ar-SA"/>
    </w:rPr>
  </w:style>
  <w:style w:type="paragraph" w:styleId="BodyFirstBox" w:customStyle="1">
    <w:name w:val="BodyFirstBox"/>
    <w:basedOn w:val="BodyFirst"/>
    <w:autoRedefine/>
    <w:qFormat/>
    <w:rsid w:val="00ba38d7"/>
    <w:pPr/>
    <w:rPr>
      <w:color w:val="808080"/>
    </w:rPr>
  </w:style>
  <w:style w:type="paragraph" w:styleId="BulletA" w:customStyle="1">
    <w:name w:val="BulletA"/>
    <w:next w:val="Normal"/>
    <w:autoRedefine/>
    <w:qFormat/>
    <w:rsid w:val="00ba38d7"/>
    <w:pPr>
      <w:widowControl/>
      <w:bidi w:val="0"/>
      <w:spacing w:lineRule="auto" w:line="360" w:before="120" w:after="0"/>
      <w:ind w:left="720" w:hanging="0"/>
      <w:jc w:val="left"/>
    </w:pPr>
    <w:rPr>
      <w:rFonts w:ascii="Times New Roman" w:hAnsi="Times New Roman" w:eastAsia="Times New Roman" w:cs="Times New Roman"/>
      <w:color w:val="008080"/>
      <w:sz w:val="24"/>
      <w:szCs w:val="20"/>
      <w:lang w:val="en-US" w:eastAsia="en-US" w:bidi="ar-SA"/>
    </w:rPr>
  </w:style>
  <w:style w:type="paragraph" w:styleId="BulletABox" w:customStyle="1">
    <w:name w:val="BulletA Box"/>
    <w:basedOn w:val="BulletA"/>
    <w:autoRedefine/>
    <w:qFormat/>
    <w:rsid w:val="00ba38d7"/>
    <w:pPr/>
    <w:rPr>
      <w:color w:val="33CCCC"/>
    </w:rPr>
  </w:style>
  <w:style w:type="paragraph" w:styleId="BulletB" w:customStyle="1">
    <w:name w:val="BulletB"/>
    <w:next w:val="Normal"/>
    <w:autoRedefine/>
    <w:qFormat/>
    <w:rsid w:val="00ba38d7"/>
    <w:pPr>
      <w:widowControl/>
      <w:bidi w:val="0"/>
      <w:spacing w:lineRule="auto" w:line="360"/>
      <w:ind w:left="720" w:hanging="0"/>
      <w:jc w:val="left"/>
    </w:pPr>
    <w:rPr>
      <w:rFonts w:ascii="Times New Roman" w:hAnsi="Times New Roman" w:eastAsia="Times New Roman" w:cs="Times New Roman"/>
      <w:color w:val="008080"/>
      <w:sz w:val="24"/>
      <w:szCs w:val="20"/>
      <w:lang w:val="en-US" w:eastAsia="en-US" w:bidi="ar-SA"/>
    </w:rPr>
  </w:style>
  <w:style w:type="paragraph" w:styleId="BulletBBox" w:customStyle="1">
    <w:name w:val="BulletB Box"/>
    <w:basedOn w:val="BulletB"/>
    <w:autoRedefine/>
    <w:qFormat/>
    <w:rsid w:val="00ba38d7"/>
    <w:pPr/>
    <w:rPr>
      <w:color w:val="33CCCC"/>
    </w:rPr>
  </w:style>
  <w:style w:type="paragraph" w:styleId="BulletC" w:customStyle="1">
    <w:name w:val="BulletC"/>
    <w:next w:val="Normal"/>
    <w:autoRedefine/>
    <w:qFormat/>
    <w:rsid w:val="00ba38d7"/>
    <w:pPr>
      <w:widowControl/>
      <w:bidi w:val="0"/>
      <w:spacing w:lineRule="auto" w:line="360" w:before="0" w:after="120"/>
      <w:ind w:left="720" w:hanging="0"/>
      <w:jc w:val="left"/>
    </w:pPr>
    <w:rPr>
      <w:rFonts w:ascii="Times New Roman" w:hAnsi="Times New Roman" w:eastAsia="Times New Roman" w:cs="Times New Roman"/>
      <w:color w:val="008080"/>
      <w:sz w:val="24"/>
      <w:szCs w:val="20"/>
      <w:lang w:val="en-US" w:eastAsia="en-US" w:bidi="ar-SA"/>
    </w:rPr>
  </w:style>
  <w:style w:type="paragraph" w:styleId="BulletCBox" w:customStyle="1">
    <w:name w:val="BulletC Box"/>
    <w:basedOn w:val="BulletC"/>
    <w:autoRedefine/>
    <w:qFormat/>
    <w:rsid w:val="00ba38d7"/>
    <w:pPr/>
    <w:rPr>
      <w:color w:val="33CCCC"/>
    </w:rPr>
  </w:style>
  <w:style w:type="paragraph" w:styleId="Caption1">
    <w:name w:val="caption"/>
    <w:basedOn w:val="Normal"/>
    <w:next w:val="Normal"/>
    <w:autoRedefine/>
    <w:qFormat/>
    <w:rsid w:val="00ba38d7"/>
    <w:pPr>
      <w:spacing w:lineRule="auto" w:line="360" w:before="120" w:after="180"/>
    </w:pPr>
    <w:rPr>
      <w:rFonts w:ascii="Arial" w:hAnsi="Arial"/>
      <w:bCs/>
      <w:i/>
    </w:rPr>
  </w:style>
  <w:style w:type="paragraph" w:styleId="CaptionBox" w:customStyle="1">
    <w:name w:val="CaptionBox"/>
    <w:basedOn w:val="Caption1"/>
    <w:autoRedefine/>
    <w:qFormat/>
    <w:rsid w:val="00ba38d7"/>
    <w:pPr/>
    <w:rPr>
      <w:color w:val="808080"/>
    </w:rPr>
  </w:style>
  <w:style w:type="paragraph" w:styleId="ChapterStart" w:customStyle="1">
    <w:name w:val="ChapterStart"/>
    <w:next w:val="Normal"/>
    <w:autoRedefine/>
    <w:qFormat/>
    <w:rsid w:val="00ba38d7"/>
    <w:pPr>
      <w:widowControl/>
      <w:bidi w:val="0"/>
      <w:jc w:val="center"/>
    </w:pPr>
    <w:rPr>
      <w:rFonts w:ascii="Times New Roman" w:hAnsi="Times New Roman" w:eastAsia="Times New Roman" w:cs="Times New Roman"/>
      <w:b/>
      <w:color w:val="00000A"/>
      <w:sz w:val="24"/>
      <w:szCs w:val="20"/>
      <w:lang w:val="en-US" w:eastAsia="en-US" w:bidi="ar-SA"/>
    </w:rPr>
  </w:style>
  <w:style w:type="paragraph" w:styleId="ChapterTitle" w:customStyle="1">
    <w:name w:val="ChapterTitle"/>
    <w:autoRedefine/>
    <w:qFormat/>
    <w:rsid w:val="00ba38d7"/>
    <w:pPr>
      <w:widowControl/>
      <w:bidi w:val="0"/>
      <w:spacing w:lineRule="auto" w:line="360"/>
      <w:jc w:val="left"/>
    </w:pPr>
    <w:rPr>
      <w:rFonts w:ascii="Times New Roman" w:hAnsi="Times New Roman" w:eastAsia="Times New Roman" w:cs="Times New Roman"/>
      <w:b/>
      <w:color w:val="00000A"/>
      <w:sz w:val="24"/>
      <w:szCs w:val="20"/>
      <w:lang w:val="en-US" w:eastAsia="en-US" w:bidi="ar-SA"/>
    </w:rPr>
  </w:style>
  <w:style w:type="paragraph" w:styleId="Closing">
    <w:name w:val="Closing"/>
    <w:basedOn w:val="Normal"/>
    <w:link w:val="ClosingChar"/>
    <w:semiHidden/>
    <w:qFormat/>
    <w:rsid w:val="00ba38d7"/>
    <w:pPr>
      <w:ind w:left="4320" w:hanging="0"/>
    </w:pPr>
    <w:rPr/>
  </w:style>
  <w:style w:type="paragraph" w:styleId="CodeA" w:customStyle="1">
    <w:name w:val="CodeA"/>
    <w:next w:val="Normal"/>
    <w:autoRedefine/>
    <w:qFormat/>
    <w:rsid w:val="00c36ff5"/>
    <w:pPr>
      <w:widowControl/>
      <w:pBdr>
        <w:top w:val="single" w:sz="4" w:space="2" w:color="00000A"/>
      </w:pBdr>
      <w:bidi w:val="0"/>
      <w:spacing w:lineRule="auto" w:line="360" w:before="120" w:after="0"/>
      <w:jc w:val="left"/>
    </w:pPr>
    <w:rPr>
      <w:rFonts w:ascii="Courier" w:hAnsi="Courier" w:eastAsia="Times New Roman" w:cs="Times New Roman"/>
      <w:color w:val="00000A"/>
      <w:sz w:val="20"/>
      <w:szCs w:val="20"/>
      <w:lang w:val="en-US" w:eastAsia="en-US" w:bidi="ar-SA"/>
    </w:rPr>
  </w:style>
  <w:style w:type="paragraph" w:styleId="CodeAIndent" w:customStyle="1">
    <w:name w:val="CodeA Indent"/>
    <w:next w:val="Normal"/>
    <w:autoRedefine/>
    <w:qFormat/>
    <w:rsid w:val="00ba38d7"/>
    <w:pPr>
      <w:widowControl/>
      <w:pBdr>
        <w:top w:val="single" w:sz="4" w:space="2" w:color="00000A"/>
      </w:pBdr>
      <w:bidi w:val="0"/>
      <w:spacing w:lineRule="auto" w:line="360" w:before="120" w:after="0"/>
      <w:ind w:left="360" w:hanging="0"/>
      <w:jc w:val="left"/>
    </w:pPr>
    <w:rPr>
      <w:rFonts w:ascii="Courier" w:hAnsi="Courier" w:eastAsia="Times New Roman" w:cs="Times New Roman"/>
      <w:color w:val="00000A"/>
      <w:sz w:val="20"/>
      <w:szCs w:val="20"/>
      <w:lang w:val="en-US" w:eastAsia="en-US" w:bidi="ar-SA"/>
    </w:rPr>
  </w:style>
  <w:style w:type="paragraph" w:styleId="CodeAWide" w:customStyle="1">
    <w:name w:val="CodeA Wide"/>
    <w:next w:val="Normal"/>
    <w:autoRedefine/>
    <w:qFormat/>
    <w:rsid w:val="00ba38d7"/>
    <w:pPr>
      <w:widowControl/>
      <w:pBdr>
        <w:top w:val="single" w:sz="4" w:space="2" w:color="00000A"/>
      </w:pBdr>
      <w:bidi w:val="0"/>
      <w:spacing w:lineRule="auto" w:line="360" w:before="120" w:after="0"/>
      <w:jc w:val="left"/>
    </w:pPr>
    <w:rPr>
      <w:rFonts w:ascii="Courier" w:hAnsi="Courier" w:eastAsia="Times New Roman" w:cs="Times New Roman"/>
      <w:color w:val="00000A"/>
      <w:sz w:val="16"/>
      <w:szCs w:val="20"/>
      <w:lang w:val="en-US" w:eastAsia="en-US" w:bidi="ar-SA"/>
    </w:rPr>
  </w:style>
  <w:style w:type="paragraph" w:styleId="CodeAWingding" w:customStyle="1">
    <w:name w:val="CodeA Wingding"/>
    <w:basedOn w:val="CodeA"/>
    <w:autoRedefine/>
    <w:qFormat/>
    <w:rsid w:val="00ba38d7"/>
    <w:pPr/>
    <w:rPr>
      <w:color w:val="999999"/>
    </w:rPr>
  </w:style>
  <w:style w:type="paragraph" w:styleId="CodeB" w:customStyle="1">
    <w:name w:val="CodeB"/>
    <w:autoRedefine/>
    <w:qFormat/>
    <w:rsid w:val="00ba38d7"/>
    <w:pPr>
      <w:widowControl/>
      <w:bidi w:val="0"/>
      <w:spacing w:lineRule="auto" w:line="360"/>
      <w:jc w:val="left"/>
    </w:pPr>
    <w:rPr>
      <w:rFonts w:ascii="Courier" w:hAnsi="Courier" w:eastAsia="Times New Roman" w:cs="Times New Roman"/>
      <w:color w:val="00000A"/>
      <w:sz w:val="20"/>
      <w:szCs w:val="20"/>
      <w:lang w:val="en-US" w:eastAsia="en-US" w:bidi="ar-SA"/>
    </w:rPr>
  </w:style>
  <w:style w:type="paragraph" w:styleId="CodeBIndent" w:customStyle="1">
    <w:name w:val="CodeB Indent"/>
    <w:next w:val="Normal"/>
    <w:autoRedefine/>
    <w:qFormat/>
    <w:rsid w:val="00ba38d7"/>
    <w:pPr>
      <w:widowControl/>
      <w:bidi w:val="0"/>
      <w:spacing w:lineRule="auto" w:line="360"/>
      <w:ind w:left="360" w:hanging="0"/>
      <w:jc w:val="left"/>
    </w:pPr>
    <w:rPr>
      <w:rFonts w:ascii="Courier" w:hAnsi="Courier" w:eastAsia="Times New Roman" w:cs="Times New Roman"/>
      <w:color w:val="00000A"/>
      <w:sz w:val="20"/>
      <w:szCs w:val="20"/>
      <w:lang w:val="en-US" w:eastAsia="en-US" w:bidi="ar-SA"/>
    </w:rPr>
  </w:style>
  <w:style w:type="paragraph" w:styleId="CodeBWide" w:customStyle="1">
    <w:name w:val="CodeB Wide"/>
    <w:autoRedefine/>
    <w:qFormat/>
    <w:rsid w:val="00ba38d7"/>
    <w:pPr>
      <w:widowControl/>
      <w:bidi w:val="0"/>
      <w:spacing w:lineRule="auto" w:line="360"/>
      <w:jc w:val="left"/>
    </w:pPr>
    <w:rPr>
      <w:rFonts w:ascii="Courier" w:hAnsi="Courier" w:eastAsia="Times New Roman" w:cs="Times New Roman"/>
      <w:color w:val="00000A"/>
      <w:sz w:val="16"/>
      <w:szCs w:val="20"/>
      <w:lang w:val="en-US" w:eastAsia="en-US" w:bidi="ar-SA"/>
    </w:rPr>
  </w:style>
  <w:style w:type="paragraph" w:styleId="CodeBWingding" w:customStyle="1">
    <w:name w:val="CodeB Wingding"/>
    <w:basedOn w:val="CodeB"/>
    <w:next w:val="CodeB"/>
    <w:autoRedefine/>
    <w:qFormat/>
    <w:rsid w:val="00ba38d7"/>
    <w:pPr/>
    <w:rPr>
      <w:color w:val="999999"/>
    </w:rPr>
  </w:style>
  <w:style w:type="paragraph" w:styleId="CodeC" w:customStyle="1">
    <w:name w:val="CodeC"/>
    <w:next w:val="Body"/>
    <w:autoRedefine/>
    <w:qFormat/>
    <w:rsid w:val="00243037"/>
    <w:pPr>
      <w:widowControl/>
      <w:pBdr>
        <w:bottom w:val="single" w:sz="4" w:space="2" w:color="00000A"/>
      </w:pBdr>
      <w:bidi w:val="0"/>
      <w:spacing w:lineRule="auto" w:line="360" w:before="0" w:after="120"/>
      <w:jc w:val="left"/>
    </w:pPr>
    <w:rPr>
      <w:rFonts w:ascii="Courier" w:hAnsi="Courier" w:eastAsia="Times New Roman" w:cs="Times New Roman"/>
      <w:color w:val="00000A"/>
      <w:sz w:val="20"/>
      <w:szCs w:val="20"/>
      <w:lang w:val="en-US" w:eastAsia="en-US" w:bidi="ar-SA"/>
    </w:rPr>
  </w:style>
  <w:style w:type="paragraph" w:styleId="CodeCIndent" w:customStyle="1">
    <w:name w:val="CodeC Indent"/>
    <w:next w:val="Normal"/>
    <w:autoRedefine/>
    <w:qFormat/>
    <w:rsid w:val="00ba38d7"/>
    <w:pPr>
      <w:widowControl/>
      <w:pBdr>
        <w:bottom w:val="single" w:sz="4" w:space="2" w:color="00000A"/>
      </w:pBdr>
      <w:bidi w:val="0"/>
      <w:spacing w:lineRule="auto" w:line="360" w:before="0" w:after="120"/>
      <w:ind w:left="360" w:hanging="0"/>
      <w:jc w:val="left"/>
    </w:pPr>
    <w:rPr>
      <w:rFonts w:ascii="Courier" w:hAnsi="Courier" w:eastAsia="Times New Roman" w:cs="Times New Roman"/>
      <w:color w:val="00000A"/>
      <w:sz w:val="20"/>
      <w:szCs w:val="20"/>
      <w:lang w:val="en-US" w:eastAsia="en-US" w:bidi="ar-SA"/>
    </w:rPr>
  </w:style>
  <w:style w:type="paragraph" w:styleId="CodeCWide" w:customStyle="1">
    <w:name w:val="CodeC Wide"/>
    <w:next w:val="Normal"/>
    <w:autoRedefine/>
    <w:qFormat/>
    <w:rsid w:val="00ba38d7"/>
    <w:pPr>
      <w:widowControl/>
      <w:pBdr>
        <w:bottom w:val="single" w:sz="4" w:space="2" w:color="00000A"/>
      </w:pBdr>
      <w:bidi w:val="0"/>
      <w:spacing w:lineRule="auto" w:line="360" w:before="0" w:after="120"/>
      <w:jc w:val="left"/>
    </w:pPr>
    <w:rPr>
      <w:rFonts w:ascii="Courier" w:hAnsi="Courier" w:eastAsia="Times New Roman" w:cs="Times New Roman"/>
      <w:color w:val="00000A"/>
      <w:sz w:val="16"/>
      <w:szCs w:val="20"/>
      <w:lang w:val="en-US" w:eastAsia="en-US" w:bidi="ar-SA"/>
    </w:rPr>
  </w:style>
  <w:style w:type="paragraph" w:styleId="CodeCWingding" w:customStyle="1">
    <w:name w:val="CodeC Wingding"/>
    <w:basedOn w:val="CodeC"/>
    <w:next w:val="Body"/>
    <w:autoRedefine/>
    <w:qFormat/>
    <w:rsid w:val="00ba38d7"/>
    <w:pPr/>
    <w:rPr>
      <w:color w:val="999999"/>
    </w:rPr>
  </w:style>
  <w:style w:type="paragraph" w:styleId="CodeSingle" w:customStyle="1">
    <w:name w:val="CodeSingle"/>
    <w:next w:val="Body"/>
    <w:autoRedefine/>
    <w:qFormat/>
    <w:rsid w:val="00c36ff5"/>
    <w:pPr>
      <w:widowControl/>
      <w:pBdr>
        <w:top w:val="single" w:sz="4" w:space="2" w:color="00000A"/>
        <w:bottom w:val="single" w:sz="4" w:space="2" w:color="00000A"/>
      </w:pBdr>
      <w:bidi w:val="0"/>
      <w:spacing w:lineRule="auto" w:line="360" w:before="120" w:after="120"/>
      <w:jc w:val="left"/>
    </w:pPr>
    <w:rPr>
      <w:rFonts w:ascii="Courier" w:hAnsi="Courier" w:eastAsia="Times New Roman" w:cs="Times New Roman"/>
      <w:color w:val="00000A"/>
      <w:sz w:val="20"/>
      <w:szCs w:val="20"/>
      <w:lang w:val="en-US" w:eastAsia="en-US" w:bidi="ar-SA"/>
    </w:rPr>
  </w:style>
  <w:style w:type="paragraph" w:styleId="CodeSingleIndent" w:customStyle="1">
    <w:name w:val="CodeSingle Indent"/>
    <w:next w:val="Normal"/>
    <w:autoRedefine/>
    <w:qFormat/>
    <w:rsid w:val="00ba38d7"/>
    <w:pPr>
      <w:widowControl/>
      <w:pBdr>
        <w:top w:val="single" w:sz="4" w:space="2" w:color="00000A"/>
        <w:bottom w:val="single" w:sz="4" w:space="2" w:color="00000A"/>
      </w:pBdr>
      <w:bidi w:val="0"/>
      <w:spacing w:lineRule="auto" w:line="360" w:before="120" w:after="120"/>
      <w:ind w:left="360" w:hanging="0"/>
      <w:jc w:val="left"/>
    </w:pPr>
    <w:rPr>
      <w:rFonts w:ascii="Courier" w:hAnsi="Courier" w:eastAsia="Times New Roman" w:cs="Times New Roman"/>
      <w:color w:val="00000A"/>
      <w:sz w:val="20"/>
      <w:szCs w:val="20"/>
      <w:lang w:val="en-US" w:eastAsia="en-US" w:bidi="ar-SA"/>
    </w:rPr>
  </w:style>
  <w:style w:type="paragraph" w:styleId="CodeSingleWide" w:customStyle="1">
    <w:name w:val="CodeSingle Wide"/>
    <w:next w:val="Body"/>
    <w:autoRedefine/>
    <w:qFormat/>
    <w:rsid w:val="00ba38d7"/>
    <w:pPr>
      <w:widowControl/>
      <w:pBdr>
        <w:top w:val="single" w:sz="4" w:space="2" w:color="00000A"/>
        <w:bottom w:val="single" w:sz="4" w:space="2" w:color="00000A"/>
      </w:pBdr>
      <w:bidi w:val="0"/>
      <w:spacing w:lineRule="auto" w:line="360" w:before="120" w:after="120"/>
      <w:jc w:val="left"/>
    </w:pPr>
    <w:rPr>
      <w:rFonts w:ascii="Courier" w:hAnsi="Courier" w:eastAsia="Times New Roman" w:cs="Times New Roman"/>
      <w:color w:val="00000A"/>
      <w:sz w:val="16"/>
      <w:szCs w:val="20"/>
      <w:lang w:val="en-US" w:eastAsia="en-US" w:bidi="ar-SA"/>
    </w:rPr>
  </w:style>
  <w:style w:type="paragraph" w:styleId="CodeSingleWingding" w:customStyle="1">
    <w:name w:val="CodeSingle Wingding"/>
    <w:basedOn w:val="CodeSingle"/>
    <w:autoRedefine/>
    <w:qFormat/>
    <w:rsid w:val="00ba38d7"/>
    <w:pPr/>
    <w:rPr>
      <w:color w:val="999999"/>
    </w:rPr>
  </w:style>
  <w:style w:type="paragraph" w:styleId="Date">
    <w:name w:val="Date"/>
    <w:basedOn w:val="Normal"/>
    <w:next w:val="Normal"/>
    <w:link w:val="DateChar"/>
    <w:semiHidden/>
    <w:qFormat/>
    <w:rsid w:val="00ba38d7"/>
    <w:pPr/>
    <w:rPr/>
  </w:style>
  <w:style w:type="paragraph" w:styleId="EmailSignature">
    <w:name w:val="E-mail Signature"/>
    <w:basedOn w:val="Normal"/>
    <w:link w:val="E-mailSignatureChar"/>
    <w:semiHidden/>
    <w:qFormat/>
    <w:rsid w:val="00ba38d7"/>
    <w:pPr/>
    <w:rPr/>
  </w:style>
  <w:style w:type="paragraph" w:styleId="Envelopeaddress">
    <w:name w:val="envelope address"/>
    <w:basedOn w:val="Normal"/>
    <w:semiHidden/>
    <w:qFormat/>
    <w:rsid w:val="00ba38d7"/>
    <w:pPr>
      <w:ind w:left="2880" w:hanging="0"/>
    </w:pPr>
    <w:rPr>
      <w:rFonts w:ascii="Arial" w:hAnsi="Arial" w:cs="Arial"/>
      <w:sz w:val="24"/>
      <w:szCs w:val="24"/>
    </w:rPr>
  </w:style>
  <w:style w:type="paragraph" w:styleId="Envelopereturn">
    <w:name w:val="envelope return"/>
    <w:basedOn w:val="Normal"/>
    <w:semiHidden/>
    <w:qFormat/>
    <w:rsid w:val="00ba38d7"/>
    <w:pPr/>
    <w:rPr>
      <w:rFonts w:ascii="Arial" w:hAnsi="Arial" w:cs="Arial"/>
    </w:rPr>
  </w:style>
  <w:style w:type="paragraph" w:styleId="Epigraph" w:customStyle="1">
    <w:name w:val="Epigraph"/>
    <w:basedOn w:val="BlockQuote"/>
    <w:autoRedefine/>
    <w:qFormat/>
    <w:rsid w:val="00ba38d7"/>
    <w:pPr>
      <w:ind w:left="1080" w:right="1080" w:hanging="0"/>
    </w:pPr>
    <w:rPr>
      <w:i/>
    </w:rPr>
  </w:style>
  <w:style w:type="paragraph" w:styleId="Footer">
    <w:name w:val="Footer"/>
    <w:basedOn w:val="Normal"/>
    <w:link w:val="FooterChar"/>
    <w:semiHidden/>
    <w:rsid w:val="00ba38d7"/>
    <w:pPr>
      <w:tabs>
        <w:tab w:val="center" w:pos="4320" w:leader="none"/>
        <w:tab w:val="right" w:pos="8640" w:leader="none"/>
      </w:tabs>
    </w:pPr>
    <w:rPr/>
  </w:style>
  <w:style w:type="paragraph" w:styleId="Footnote" w:customStyle="1">
    <w:name w:val="Footnote Text"/>
    <w:basedOn w:val="Normal"/>
    <w:autoRedefine/>
    <w:rsid w:val="00ba38d7"/>
    <w:pPr>
      <w:widowControl/>
      <w:bidi w:val="0"/>
      <w:spacing w:lineRule="auto" w:line="360"/>
      <w:jc w:val="left"/>
    </w:pPr>
    <w:rPr>
      <w:sz w:val="16"/>
    </w:rPr>
  </w:style>
  <w:style w:type="paragraph" w:styleId="FootnoteBox" w:customStyle="1">
    <w:name w:val="FootnoteBox"/>
    <w:basedOn w:val="BodyFirstBox"/>
    <w:autoRedefine/>
    <w:qFormat/>
    <w:rsid w:val="00ba38d7"/>
    <w:pPr/>
    <w:rPr>
      <w:sz w:val="20"/>
    </w:rPr>
  </w:style>
  <w:style w:type="paragraph" w:styleId="GroupTitlesIX" w:customStyle="1">
    <w:name w:val="GroupTitlesIX"/>
    <w:autoRedefine/>
    <w:qFormat/>
    <w:rsid w:val="00ba38d7"/>
    <w:pPr>
      <w:keepNext/>
      <w:widowControl w:val="false"/>
      <w:bidi w:val="0"/>
      <w:spacing w:lineRule="atLeast" w:line="380" w:before="240" w:after="40"/>
      <w:jc w:val="left"/>
    </w:pPr>
    <w:rPr>
      <w:rFonts w:ascii="Arial" w:hAnsi="Arial" w:eastAsia="Times New Roman" w:cs="Times"/>
      <w:b/>
      <w:bCs/>
      <w:iCs/>
      <w:color w:val="000000"/>
      <w:w w:val="0"/>
      <w:sz w:val="28"/>
      <w:szCs w:val="32"/>
      <w:lang w:val="en-US" w:eastAsia="en-US" w:bidi="ar-SA"/>
    </w:rPr>
  </w:style>
  <w:style w:type="paragraph" w:styleId="HeadA" w:customStyle="1">
    <w:name w:val="HeadA"/>
    <w:next w:val="BodyFirst"/>
    <w:autoRedefine/>
    <w:qFormat/>
    <w:rsid w:val="00ba38d7"/>
    <w:pPr>
      <w:widowControl/>
      <w:bidi w:val="0"/>
      <w:spacing w:lineRule="auto" w:line="360" w:before="120" w:after="120"/>
      <w:jc w:val="left"/>
    </w:pPr>
    <w:rPr>
      <w:rFonts w:ascii="Arial" w:hAnsi="Arial" w:eastAsia="Times New Roman" w:cs="Times New Roman"/>
      <w:b/>
      <w:color w:val="00000A"/>
      <w:sz w:val="24"/>
      <w:szCs w:val="20"/>
      <w:lang w:val="en-US" w:eastAsia="en-US" w:bidi="ar-SA"/>
    </w:rPr>
  </w:style>
  <w:style w:type="paragraph" w:styleId="HeadANum" w:customStyle="1">
    <w:name w:val="HeadANum"/>
    <w:next w:val="BodyFirst"/>
    <w:autoRedefine/>
    <w:qFormat/>
    <w:rsid w:val="00ba38d7"/>
    <w:pPr>
      <w:widowControl/>
      <w:bidi w:val="0"/>
      <w:spacing w:lineRule="auto" w:line="360" w:before="120" w:after="120"/>
      <w:jc w:val="left"/>
    </w:pPr>
    <w:rPr>
      <w:rFonts w:ascii="Arial" w:hAnsi="Arial" w:eastAsia="Times New Roman" w:cs="Times New Roman"/>
      <w:b/>
      <w:color w:val="800000"/>
      <w:sz w:val="24"/>
      <w:szCs w:val="20"/>
      <w:lang w:val="en-US" w:eastAsia="en-US" w:bidi="ar-SA"/>
    </w:rPr>
  </w:style>
  <w:style w:type="paragraph" w:styleId="HeadB" w:customStyle="1">
    <w:name w:val="HeadB"/>
    <w:next w:val="BodyFirst"/>
    <w:autoRedefine/>
    <w:qFormat/>
    <w:rsid w:val="00243037"/>
    <w:pPr>
      <w:widowControl/>
      <w:bidi w:val="0"/>
      <w:spacing w:lineRule="auto" w:line="360" w:before="120" w:after="120"/>
      <w:jc w:val="left"/>
    </w:pPr>
    <w:rPr>
      <w:rFonts w:ascii="Arial" w:hAnsi="Arial" w:eastAsia="Microsoft YaHei" w:cs="Times New Roman"/>
      <w:b/>
      <w:i/>
      <w:color w:val="00000A"/>
      <w:sz w:val="24"/>
      <w:szCs w:val="20"/>
      <w:lang w:val="en-US" w:eastAsia="en-US" w:bidi="ar-SA"/>
    </w:rPr>
  </w:style>
  <w:style w:type="paragraph" w:styleId="HeadBNum" w:customStyle="1">
    <w:name w:val="HeadBNum"/>
    <w:next w:val="BodyFirst"/>
    <w:autoRedefine/>
    <w:qFormat/>
    <w:rsid w:val="00ba38d7"/>
    <w:pPr>
      <w:widowControl/>
      <w:bidi w:val="0"/>
      <w:spacing w:lineRule="auto" w:line="360" w:before="120" w:after="120"/>
      <w:jc w:val="left"/>
    </w:pPr>
    <w:rPr>
      <w:rFonts w:ascii="Arial" w:hAnsi="Arial" w:eastAsia="Times New Roman" w:cs="Times New Roman"/>
      <w:b/>
      <w:i/>
      <w:color w:val="800000"/>
      <w:sz w:val="24"/>
      <w:szCs w:val="20"/>
      <w:lang w:val="en-US" w:eastAsia="en-US" w:bidi="ar-SA"/>
    </w:rPr>
  </w:style>
  <w:style w:type="paragraph" w:styleId="HeadC" w:customStyle="1">
    <w:name w:val="HeadC"/>
    <w:next w:val="BodyFirst"/>
    <w:autoRedefine/>
    <w:qFormat/>
    <w:rsid w:val="00ba38d7"/>
    <w:pPr>
      <w:widowControl/>
      <w:bidi w:val="0"/>
      <w:spacing w:lineRule="auto" w:line="360" w:before="120" w:after="120"/>
      <w:jc w:val="left"/>
    </w:pPr>
    <w:rPr>
      <w:rFonts w:ascii="Arial" w:hAnsi="Arial" w:eastAsia="Times New Roman" w:cs="Times New Roman"/>
      <w:b/>
      <w:color w:val="00000A"/>
      <w:sz w:val="20"/>
      <w:szCs w:val="20"/>
      <w:lang w:val="en-US" w:eastAsia="en-US" w:bidi="ar-SA"/>
    </w:rPr>
  </w:style>
  <w:style w:type="paragraph" w:styleId="HeadBox" w:customStyle="1">
    <w:name w:val="HeadBox"/>
    <w:basedOn w:val="HeadC"/>
    <w:autoRedefine/>
    <w:qFormat/>
    <w:rsid w:val="00ba38d7"/>
    <w:pPr>
      <w:spacing w:before="160" w:after="80"/>
      <w:jc w:val="center"/>
    </w:pPr>
    <w:rPr>
      <w:rFonts w:ascii="Dogma" w:hAnsi="Dogma" w:cs="Dogma"/>
      <w:color w:val="808080"/>
      <w:sz w:val="24"/>
    </w:rPr>
  </w:style>
  <w:style w:type="paragraph" w:styleId="HeadCNum" w:customStyle="1">
    <w:name w:val="HeadCNum"/>
    <w:next w:val="BodyFirst"/>
    <w:autoRedefine/>
    <w:qFormat/>
    <w:rsid w:val="00ba38d7"/>
    <w:pPr>
      <w:widowControl/>
      <w:bidi w:val="0"/>
      <w:spacing w:lineRule="auto" w:line="360" w:before="120" w:after="120"/>
      <w:jc w:val="left"/>
    </w:pPr>
    <w:rPr>
      <w:rFonts w:ascii="Arial" w:hAnsi="Arial" w:eastAsia="Times New Roman" w:cs="Times New Roman"/>
      <w:b/>
      <w:color w:val="800000"/>
      <w:sz w:val="20"/>
      <w:szCs w:val="20"/>
      <w:lang w:val="en-US" w:eastAsia="en-US" w:bidi="ar-SA"/>
    </w:rPr>
  </w:style>
  <w:style w:type="paragraph" w:styleId="Header">
    <w:name w:val="Header"/>
    <w:basedOn w:val="Normal"/>
    <w:link w:val="HeaderChar"/>
    <w:semiHidden/>
    <w:rsid w:val="00ba38d7"/>
    <w:pPr>
      <w:tabs>
        <w:tab w:val="center" w:pos="4320" w:leader="none"/>
        <w:tab w:val="right" w:pos="8640" w:leader="none"/>
      </w:tabs>
    </w:pPr>
    <w:rPr/>
  </w:style>
  <w:style w:type="paragraph" w:styleId="HTMLAddress">
    <w:name w:val="HTML Address"/>
    <w:basedOn w:val="Normal"/>
    <w:link w:val="HTMLAddressChar"/>
    <w:semiHidden/>
    <w:qFormat/>
    <w:rsid w:val="00ba38d7"/>
    <w:pPr/>
    <w:rPr>
      <w:i/>
      <w:iCs/>
    </w:rPr>
  </w:style>
  <w:style w:type="paragraph" w:styleId="Level1IX" w:customStyle="1">
    <w:name w:val="Level1IX"/>
    <w:autoRedefine/>
    <w:qFormat/>
    <w:rsid w:val="00ba38d7"/>
    <w:pPr>
      <w:widowControl/>
      <w:suppressAutoHyphens w:val="true"/>
      <w:bidi w:val="0"/>
      <w:spacing w:lineRule="auto" w:line="360"/>
      <w:ind w:left="720" w:hanging="720"/>
      <w:jc w:val="left"/>
    </w:pPr>
    <w:rPr>
      <w:rFonts w:ascii="Times New Roman" w:hAnsi="Times New Roman" w:eastAsia="Times New Roman" w:cs="Times"/>
      <w:color w:val="000000"/>
      <w:w w:val="0"/>
      <w:sz w:val="24"/>
      <w:szCs w:val="18"/>
      <w:lang w:val="en-US" w:eastAsia="en-US" w:bidi="ar-SA"/>
    </w:rPr>
  </w:style>
  <w:style w:type="paragraph" w:styleId="Level2IX" w:customStyle="1">
    <w:name w:val="Level2IX"/>
    <w:autoRedefine/>
    <w:qFormat/>
    <w:rsid w:val="00ba38d7"/>
    <w:pPr>
      <w:widowControl/>
      <w:suppressAutoHyphens w:val="true"/>
      <w:bidi w:val="0"/>
      <w:spacing w:lineRule="auto" w:line="360"/>
      <w:ind w:left="720" w:hanging="360"/>
      <w:jc w:val="left"/>
    </w:pPr>
    <w:rPr>
      <w:rFonts w:ascii="Times New Roman" w:hAnsi="Times New Roman" w:eastAsia="Times New Roman" w:cs="Times"/>
      <w:color w:val="000000"/>
      <w:w w:val="0"/>
      <w:sz w:val="24"/>
      <w:szCs w:val="18"/>
      <w:lang w:val="en-US" w:eastAsia="en-US" w:bidi="ar-SA"/>
    </w:rPr>
  </w:style>
  <w:style w:type="paragraph" w:styleId="Level3IX" w:customStyle="1">
    <w:name w:val="Level3IX"/>
    <w:autoRedefine/>
    <w:qFormat/>
    <w:rsid w:val="00ba38d7"/>
    <w:pPr>
      <w:widowControl/>
      <w:suppressAutoHyphens w:val="true"/>
      <w:bidi w:val="0"/>
      <w:spacing w:lineRule="auto" w:line="360"/>
      <w:ind w:left="1080" w:hanging="360"/>
      <w:jc w:val="left"/>
    </w:pPr>
    <w:rPr>
      <w:rFonts w:ascii="Times New Roman" w:hAnsi="Times New Roman" w:eastAsia="Times New Roman" w:cs="Times"/>
      <w:color w:val="000000"/>
      <w:w w:val="0"/>
      <w:sz w:val="24"/>
      <w:szCs w:val="18"/>
      <w:lang w:val="en-US" w:eastAsia="en-US" w:bidi="ar-SA"/>
    </w:rPr>
  </w:style>
  <w:style w:type="paragraph" w:styleId="ListBullet3">
    <w:name w:val="List Bullet 3"/>
    <w:basedOn w:val="Normal"/>
    <w:autoRedefine/>
    <w:semiHidden/>
    <w:qFormat/>
    <w:rsid w:val="00ba38d7"/>
    <w:pPr/>
    <w:rPr/>
  </w:style>
  <w:style w:type="paragraph" w:styleId="ListBullet4">
    <w:name w:val="List Bullet 4"/>
    <w:basedOn w:val="Normal"/>
    <w:autoRedefine/>
    <w:semiHidden/>
    <w:qFormat/>
    <w:rsid w:val="00ba38d7"/>
    <w:pPr/>
    <w:rPr/>
  </w:style>
  <w:style w:type="paragraph" w:styleId="ListBullet5">
    <w:name w:val="List Bullet 5"/>
    <w:basedOn w:val="Normal"/>
    <w:autoRedefine/>
    <w:semiHidden/>
    <w:qFormat/>
    <w:rsid w:val="00ba38d7"/>
    <w:pPr/>
    <w:rPr/>
  </w:style>
  <w:style w:type="paragraph" w:styleId="ListNumber">
    <w:name w:val="List Number"/>
    <w:basedOn w:val="Normal"/>
    <w:semiHidden/>
    <w:qFormat/>
    <w:rsid w:val="00ba38d7"/>
    <w:pPr/>
    <w:rPr/>
  </w:style>
  <w:style w:type="paragraph" w:styleId="ListBullet">
    <w:name w:val="List Bullet"/>
    <w:basedOn w:val="Normal"/>
    <w:autoRedefine/>
    <w:semiHidden/>
    <w:qFormat/>
    <w:rsid w:val="00ba38d7"/>
    <w:pPr/>
    <w:rPr/>
  </w:style>
  <w:style w:type="paragraph" w:styleId="ListBullet2">
    <w:name w:val="List Bullet 2"/>
    <w:basedOn w:val="Normal"/>
    <w:autoRedefine/>
    <w:semiHidden/>
    <w:qFormat/>
    <w:rsid w:val="00ba38d7"/>
    <w:pPr/>
    <w:rPr/>
  </w:style>
  <w:style w:type="paragraph" w:styleId="ListContinue">
    <w:name w:val="List Continue"/>
    <w:basedOn w:val="Normal"/>
    <w:semiHidden/>
    <w:qFormat/>
    <w:rsid w:val="00ba38d7"/>
    <w:pPr>
      <w:spacing w:before="0" w:after="120"/>
      <w:ind w:left="360" w:hanging="0"/>
    </w:pPr>
    <w:rPr/>
  </w:style>
  <w:style w:type="paragraph" w:styleId="ListContinue2">
    <w:name w:val="List Continue 2"/>
    <w:basedOn w:val="Normal"/>
    <w:semiHidden/>
    <w:qFormat/>
    <w:rsid w:val="00ba38d7"/>
    <w:pPr>
      <w:spacing w:before="0" w:after="120"/>
      <w:ind w:left="720" w:hanging="0"/>
    </w:pPr>
    <w:rPr/>
  </w:style>
  <w:style w:type="paragraph" w:styleId="ListContinue3">
    <w:name w:val="List Continue 3"/>
    <w:basedOn w:val="Normal"/>
    <w:semiHidden/>
    <w:qFormat/>
    <w:rsid w:val="00ba38d7"/>
    <w:pPr>
      <w:spacing w:before="0" w:after="120"/>
      <w:ind w:left="1080" w:hanging="0"/>
    </w:pPr>
    <w:rPr/>
  </w:style>
  <w:style w:type="paragraph" w:styleId="ListContinue4">
    <w:name w:val="List Continue 4"/>
    <w:basedOn w:val="Normal"/>
    <w:semiHidden/>
    <w:qFormat/>
    <w:rsid w:val="00ba38d7"/>
    <w:pPr>
      <w:spacing w:before="0" w:after="120"/>
      <w:ind w:left="1440" w:hanging="0"/>
    </w:pPr>
    <w:rPr/>
  </w:style>
  <w:style w:type="paragraph" w:styleId="ListContinue5">
    <w:name w:val="List Continue 5"/>
    <w:basedOn w:val="Normal"/>
    <w:semiHidden/>
    <w:qFormat/>
    <w:rsid w:val="00ba38d7"/>
    <w:pPr>
      <w:spacing w:before="0" w:after="120"/>
      <w:ind w:left="1800" w:hanging="0"/>
    </w:pPr>
    <w:rPr/>
  </w:style>
  <w:style w:type="paragraph" w:styleId="ListNumber2">
    <w:name w:val="List Number 2"/>
    <w:basedOn w:val="Normal"/>
    <w:semiHidden/>
    <w:qFormat/>
    <w:rsid w:val="00ba38d7"/>
    <w:pPr/>
    <w:rPr/>
  </w:style>
  <w:style w:type="paragraph" w:styleId="ListNumber3">
    <w:name w:val="List Number 3"/>
    <w:basedOn w:val="Normal"/>
    <w:semiHidden/>
    <w:qFormat/>
    <w:rsid w:val="00ba38d7"/>
    <w:pPr/>
    <w:rPr/>
  </w:style>
  <w:style w:type="paragraph" w:styleId="ListNumber4">
    <w:name w:val="List Number 4"/>
    <w:basedOn w:val="Normal"/>
    <w:semiHidden/>
    <w:qFormat/>
    <w:rsid w:val="00ba38d7"/>
    <w:pPr/>
    <w:rPr/>
  </w:style>
  <w:style w:type="paragraph" w:styleId="ListNumber5">
    <w:name w:val="List Number 5"/>
    <w:basedOn w:val="Normal"/>
    <w:semiHidden/>
    <w:qFormat/>
    <w:rsid w:val="00ba38d7"/>
    <w:pPr/>
    <w:rPr/>
  </w:style>
  <w:style w:type="paragraph" w:styleId="ListPlainA" w:customStyle="1">
    <w:name w:val="List Plain A"/>
    <w:autoRedefine/>
    <w:qFormat/>
    <w:rsid w:val="00ba38d7"/>
    <w:pPr>
      <w:widowControl/>
      <w:bidi w:val="0"/>
      <w:spacing w:lineRule="auto" w:line="360" w:before="120" w:after="0"/>
      <w:ind w:left="360" w:hanging="0"/>
      <w:contextualSpacing/>
      <w:jc w:val="left"/>
    </w:pPr>
    <w:rPr>
      <w:rFonts w:ascii="Times New Roman" w:hAnsi="Times New Roman" w:eastAsia="Times New Roman" w:cs="Times New Roman"/>
      <w:color w:val="800080"/>
      <w:sz w:val="24"/>
      <w:szCs w:val="20"/>
      <w:lang w:val="en-US" w:eastAsia="en-US" w:bidi="ar-SA"/>
    </w:rPr>
  </w:style>
  <w:style w:type="paragraph" w:styleId="ListPlainABox" w:customStyle="1">
    <w:name w:val="List Plain A Box"/>
    <w:basedOn w:val="ListPlainA"/>
    <w:autoRedefine/>
    <w:qFormat/>
    <w:rsid w:val="00ba38d7"/>
    <w:pPr/>
    <w:rPr>
      <w:color w:val="CC99FF"/>
    </w:rPr>
  </w:style>
  <w:style w:type="paragraph" w:styleId="ListPlainB" w:customStyle="1">
    <w:name w:val="List Plain B"/>
    <w:autoRedefine/>
    <w:qFormat/>
    <w:rsid w:val="00ba38d7"/>
    <w:pPr>
      <w:widowControl/>
      <w:bidi w:val="0"/>
      <w:spacing w:lineRule="auto" w:line="360"/>
      <w:ind w:left="360" w:hanging="0"/>
      <w:jc w:val="left"/>
    </w:pPr>
    <w:rPr>
      <w:rFonts w:ascii="Times New Roman" w:hAnsi="Times New Roman" w:eastAsia="Times New Roman" w:cs="Times New Roman"/>
      <w:color w:val="800080"/>
      <w:sz w:val="24"/>
      <w:szCs w:val="20"/>
      <w:lang w:val="en-US" w:eastAsia="en-US" w:bidi="ar-SA"/>
    </w:rPr>
  </w:style>
  <w:style w:type="paragraph" w:styleId="ListPlainBBox" w:customStyle="1">
    <w:name w:val="List Plain B Box"/>
    <w:basedOn w:val="ListPlainB"/>
    <w:autoRedefine/>
    <w:qFormat/>
    <w:rsid w:val="00ba38d7"/>
    <w:pPr/>
    <w:rPr>
      <w:color w:val="CC99FF"/>
    </w:rPr>
  </w:style>
  <w:style w:type="paragraph" w:styleId="ListPlainC" w:customStyle="1">
    <w:name w:val="List Plain C"/>
    <w:next w:val="Body"/>
    <w:autoRedefine/>
    <w:qFormat/>
    <w:rsid w:val="00ba38d7"/>
    <w:pPr>
      <w:widowControl/>
      <w:bidi w:val="0"/>
      <w:spacing w:lineRule="auto" w:line="360" w:before="0" w:after="120"/>
      <w:ind w:left="360" w:hanging="0"/>
      <w:jc w:val="left"/>
    </w:pPr>
    <w:rPr>
      <w:rFonts w:ascii="Times New Roman" w:hAnsi="Times New Roman" w:eastAsia="Times New Roman" w:cs="Times New Roman"/>
      <w:color w:val="800080"/>
      <w:sz w:val="24"/>
      <w:szCs w:val="20"/>
      <w:lang w:val="en-US" w:eastAsia="en-US" w:bidi="ar-SA"/>
    </w:rPr>
  </w:style>
  <w:style w:type="paragraph" w:styleId="ListPlainCBox" w:customStyle="1">
    <w:name w:val="List Plain C Box"/>
    <w:basedOn w:val="ListPlainC"/>
    <w:autoRedefine/>
    <w:qFormat/>
    <w:rsid w:val="00ba38d7"/>
    <w:pPr/>
    <w:rPr>
      <w:color w:val="CC99FF"/>
    </w:rPr>
  </w:style>
  <w:style w:type="paragraph" w:styleId="ListBody" w:customStyle="1">
    <w:name w:val="ListBody"/>
    <w:next w:val="Normal"/>
    <w:autoRedefine/>
    <w:qFormat/>
    <w:rsid w:val="00ba38d7"/>
    <w:pPr>
      <w:widowControl/>
      <w:bidi w:val="0"/>
      <w:spacing w:lineRule="auto" w:line="360" w:before="0" w:after="120"/>
      <w:ind w:left="360" w:hanging="0"/>
      <w:jc w:val="left"/>
    </w:pPr>
    <w:rPr>
      <w:rFonts w:ascii="Times New Roman" w:hAnsi="Times New Roman" w:eastAsia="Times New Roman" w:cs="Times New Roman"/>
      <w:color w:val="00000A"/>
      <w:sz w:val="24"/>
      <w:szCs w:val="20"/>
      <w:lang w:val="en-US" w:eastAsia="en-US" w:bidi="ar-SA"/>
    </w:rPr>
  </w:style>
  <w:style w:type="paragraph" w:styleId="ListBodyBox" w:customStyle="1">
    <w:name w:val="ListBodyBox"/>
    <w:basedOn w:val="ListBody"/>
    <w:autoRedefine/>
    <w:qFormat/>
    <w:rsid w:val="00ba38d7"/>
    <w:pPr/>
    <w:rPr>
      <w:color w:val="808080"/>
    </w:rPr>
  </w:style>
  <w:style w:type="paragraph" w:styleId="ListHead" w:customStyle="1">
    <w:name w:val="ListHead"/>
    <w:next w:val="ListBody"/>
    <w:autoRedefine/>
    <w:qFormat/>
    <w:rsid w:val="00ba38d7"/>
    <w:pPr>
      <w:widowControl/>
      <w:bidi w:val="0"/>
      <w:spacing w:lineRule="auto" w:line="360" w:before="120" w:after="0"/>
      <w:jc w:val="left"/>
    </w:pPr>
    <w:rPr>
      <w:rFonts w:ascii="Times New Roman" w:hAnsi="Times New Roman" w:eastAsia="Times New Roman" w:cs="Times New Roman"/>
      <w:b/>
      <w:color w:val="00000A"/>
      <w:sz w:val="24"/>
      <w:szCs w:val="20"/>
      <w:lang w:val="en-US" w:eastAsia="en-US" w:bidi="ar-SA"/>
    </w:rPr>
  </w:style>
  <w:style w:type="paragraph" w:styleId="ListHeadBox" w:customStyle="1">
    <w:name w:val="ListHeadBox"/>
    <w:basedOn w:val="ListHead"/>
    <w:autoRedefine/>
    <w:qFormat/>
    <w:rsid w:val="00ba38d7"/>
    <w:pPr/>
    <w:rPr>
      <w:color w:val="808080"/>
    </w:rPr>
  </w:style>
  <w:style w:type="paragraph" w:styleId="Listing" w:customStyle="1">
    <w:name w:val="Listing"/>
    <w:next w:val="Body"/>
    <w:autoRedefine/>
    <w:qFormat/>
    <w:rsid w:val="00ba38d7"/>
    <w:pPr>
      <w:widowControl/>
      <w:bidi w:val="0"/>
      <w:spacing w:lineRule="auto" w:line="360" w:before="0" w:after="120"/>
      <w:jc w:val="left"/>
    </w:pPr>
    <w:rPr>
      <w:rFonts w:ascii="Arial" w:hAnsi="Arial" w:eastAsia="Times New Roman" w:cs="Times New Roman"/>
      <w:bCs/>
      <w:i/>
      <w:color w:val="800000"/>
      <w:sz w:val="20"/>
      <w:szCs w:val="20"/>
      <w:lang w:val="en-US" w:eastAsia="en-US" w:bidi="ar-SA"/>
    </w:rPr>
  </w:style>
  <w:style w:type="paragraph" w:styleId="ListSimple" w:customStyle="1">
    <w:name w:val="ListSimple"/>
    <w:next w:val="Normal"/>
    <w:autoRedefine/>
    <w:qFormat/>
    <w:rsid w:val="00ba38d7"/>
    <w:pPr>
      <w:widowControl/>
      <w:bidi w:val="0"/>
      <w:spacing w:lineRule="auto" w:line="360"/>
      <w:ind w:left="360" w:firstLine="360"/>
      <w:jc w:val="left"/>
    </w:pPr>
    <w:rPr>
      <w:rFonts w:ascii="Times New Roman" w:hAnsi="Times New Roman" w:eastAsia="Times New Roman" w:cs="Times New Roman"/>
      <w:color w:val="00000A"/>
      <w:sz w:val="24"/>
      <w:szCs w:val="20"/>
      <w:lang w:val="en-US" w:eastAsia="en-US" w:bidi="ar-SA"/>
    </w:rPr>
  </w:style>
  <w:style w:type="paragraph" w:styleId="MessageHeader">
    <w:name w:val="Message Header"/>
    <w:basedOn w:val="Normal"/>
    <w:link w:val="MessageHeaderChar"/>
    <w:semiHidden/>
    <w:qFormat/>
    <w:rsid w:val="00ba38d7"/>
    <w:pPr>
      <w:pBdr>
        <w:top w:val="single" w:sz="6" w:space="1" w:color="00000A"/>
        <w:left w:val="single" w:sz="6" w:space="1" w:color="00000A"/>
        <w:bottom w:val="single" w:sz="6" w:space="1" w:color="00000A"/>
        <w:right w:val="single" w:sz="6" w:space="1" w:color="00000A"/>
      </w:pBdr>
      <w:shd w:val="pct20" w:color="auto" w:fill="auto"/>
      <w:ind w:left="1080" w:hanging="1080"/>
    </w:pPr>
    <w:rPr>
      <w:rFonts w:ascii="Arial" w:hAnsi="Arial" w:cs="Arial"/>
      <w:sz w:val="24"/>
      <w:szCs w:val="24"/>
    </w:rPr>
  </w:style>
  <w:style w:type="paragraph" w:styleId="NormalIndent">
    <w:name w:val="Normal Indent"/>
    <w:basedOn w:val="Normal"/>
    <w:semiHidden/>
    <w:qFormat/>
    <w:rsid w:val="00ba38d7"/>
    <w:pPr>
      <w:ind w:left="720" w:hanging="0"/>
    </w:pPr>
    <w:rPr/>
  </w:style>
  <w:style w:type="paragraph" w:styleId="Note" w:customStyle="1">
    <w:name w:val="Note"/>
    <w:next w:val="Body"/>
    <w:autoRedefine/>
    <w:qFormat/>
    <w:rsid w:val="00243037"/>
    <w:pPr>
      <w:widowControl/>
      <w:bidi w:val="0"/>
      <w:spacing w:lineRule="auto" w:line="360" w:before="120" w:after="120"/>
      <w:jc w:val="left"/>
    </w:pPr>
    <w:rPr>
      <w:rFonts w:ascii="Times New Roman" w:hAnsi="Times New Roman" w:eastAsia="Microsoft YaHei" w:cs="Times New Roman"/>
      <w:i/>
      <w:color w:val="00000A"/>
      <w:sz w:val="24"/>
      <w:szCs w:val="20"/>
      <w:lang w:val="en-US" w:eastAsia="en-US" w:bidi="ar-SA"/>
    </w:rPr>
  </w:style>
  <w:style w:type="paragraph" w:styleId="NoteHeading">
    <w:name w:val="Note Heading"/>
    <w:basedOn w:val="Normal"/>
    <w:next w:val="Normal"/>
    <w:link w:val="NoteHeadingChar"/>
    <w:semiHidden/>
    <w:qFormat/>
    <w:rsid w:val="00ba38d7"/>
    <w:pPr/>
    <w:rPr/>
  </w:style>
  <w:style w:type="paragraph" w:styleId="NoteWarning" w:customStyle="1">
    <w:name w:val="Note Warning"/>
    <w:next w:val="Normal"/>
    <w:autoRedefine/>
    <w:qFormat/>
    <w:rsid w:val="00ba38d7"/>
    <w:pPr>
      <w:widowControl/>
      <w:bidi w:val="0"/>
      <w:spacing w:lineRule="auto" w:line="360" w:before="120" w:after="120"/>
      <w:ind w:left="720" w:hanging="720"/>
      <w:jc w:val="left"/>
    </w:pPr>
    <w:rPr>
      <w:rFonts w:ascii="Times New Roman" w:hAnsi="Times New Roman" w:eastAsia="Times New Roman" w:cs="Times New Roman"/>
      <w:i/>
      <w:color w:val="800000"/>
      <w:sz w:val="24"/>
      <w:szCs w:val="20"/>
      <w:lang w:val="en-US" w:eastAsia="en-US" w:bidi="ar-SA"/>
    </w:rPr>
  </w:style>
  <w:style w:type="paragraph" w:styleId="NumListA" w:customStyle="1">
    <w:name w:val="NumListA"/>
    <w:next w:val="Normal"/>
    <w:autoRedefine/>
    <w:qFormat/>
    <w:rsid w:val="00ba38d7"/>
    <w:pPr>
      <w:widowControl/>
      <w:bidi w:val="0"/>
      <w:spacing w:lineRule="auto" w:line="360" w:before="120" w:after="0"/>
      <w:ind w:left="720" w:hanging="0"/>
      <w:jc w:val="left"/>
    </w:pPr>
    <w:rPr>
      <w:rFonts w:ascii="Times New Roman" w:hAnsi="Times New Roman" w:eastAsia="Times New Roman" w:cs="Times New Roman"/>
      <w:color w:val="008000"/>
      <w:sz w:val="24"/>
      <w:szCs w:val="20"/>
      <w:lang w:val="en-US" w:eastAsia="en-US" w:bidi="ar-SA"/>
    </w:rPr>
  </w:style>
  <w:style w:type="paragraph" w:styleId="NumListABox" w:customStyle="1">
    <w:name w:val="NumListA Box"/>
    <w:basedOn w:val="NumListA"/>
    <w:autoRedefine/>
    <w:qFormat/>
    <w:rsid w:val="00ba38d7"/>
    <w:pPr/>
    <w:rPr>
      <w:color w:val="666699"/>
    </w:rPr>
  </w:style>
  <w:style w:type="paragraph" w:styleId="NumListB" w:customStyle="1">
    <w:name w:val="NumListB"/>
    <w:next w:val="Normal"/>
    <w:autoRedefine/>
    <w:qFormat/>
    <w:rsid w:val="00ba38d7"/>
    <w:pPr>
      <w:widowControl/>
      <w:bidi w:val="0"/>
      <w:spacing w:lineRule="auto" w:line="360"/>
      <w:ind w:left="720" w:hanging="0"/>
      <w:jc w:val="left"/>
    </w:pPr>
    <w:rPr>
      <w:rFonts w:ascii="Times New Roman" w:hAnsi="Times New Roman" w:eastAsia="Times New Roman" w:cs="Times New Roman"/>
      <w:color w:val="008000"/>
      <w:sz w:val="24"/>
      <w:szCs w:val="20"/>
      <w:lang w:val="en-US" w:eastAsia="en-US" w:bidi="ar-SA"/>
    </w:rPr>
  </w:style>
  <w:style w:type="paragraph" w:styleId="NumListBBox" w:customStyle="1">
    <w:name w:val="NumListB Box"/>
    <w:basedOn w:val="NumListB"/>
    <w:autoRedefine/>
    <w:qFormat/>
    <w:rsid w:val="00ba38d7"/>
    <w:pPr/>
    <w:rPr>
      <w:color w:val="666699"/>
    </w:rPr>
  </w:style>
  <w:style w:type="paragraph" w:styleId="NumListC" w:customStyle="1">
    <w:name w:val="NumListC"/>
    <w:next w:val="Normal"/>
    <w:autoRedefine/>
    <w:qFormat/>
    <w:rsid w:val="00ba38d7"/>
    <w:pPr>
      <w:widowControl/>
      <w:bidi w:val="0"/>
      <w:spacing w:lineRule="auto" w:line="360" w:before="0" w:after="120"/>
      <w:ind w:left="720" w:hanging="0"/>
      <w:jc w:val="left"/>
    </w:pPr>
    <w:rPr>
      <w:rFonts w:ascii="Times New Roman" w:hAnsi="Times New Roman" w:eastAsia="Times New Roman" w:cs="Times New Roman"/>
      <w:color w:val="008000"/>
      <w:sz w:val="24"/>
      <w:szCs w:val="20"/>
      <w:lang w:val="en-US" w:eastAsia="en-US" w:bidi="ar-SA"/>
    </w:rPr>
  </w:style>
  <w:style w:type="paragraph" w:styleId="NumListCBox" w:customStyle="1">
    <w:name w:val="NumListC Box"/>
    <w:basedOn w:val="NumListC"/>
    <w:autoRedefine/>
    <w:qFormat/>
    <w:rsid w:val="00ba38d7"/>
    <w:pPr/>
    <w:rPr>
      <w:color w:val="666699"/>
    </w:rPr>
  </w:style>
  <w:style w:type="paragraph" w:styleId="PlainText">
    <w:name w:val="Plain Text"/>
    <w:basedOn w:val="Normal"/>
    <w:link w:val="PlainTextChar"/>
    <w:semiHidden/>
    <w:qFormat/>
    <w:rsid w:val="00ba38d7"/>
    <w:pPr/>
    <w:rPr>
      <w:rFonts w:ascii="Courier New" w:hAnsi="Courier New" w:cs="Courier New"/>
    </w:rPr>
  </w:style>
  <w:style w:type="paragraph" w:styleId="ProductionDirective" w:customStyle="1">
    <w:name w:val="Production Directive"/>
    <w:next w:val="Normal"/>
    <w:autoRedefine/>
    <w:qFormat/>
    <w:rsid w:val="00ba38d7"/>
    <w:pPr>
      <w:widowControl/>
      <w:bidi w:val="0"/>
      <w:spacing w:lineRule="auto" w:line="360" w:before="120" w:after="120"/>
      <w:jc w:val="left"/>
    </w:pPr>
    <w:rPr>
      <w:rFonts w:ascii="Times New Roman" w:hAnsi="Times New Roman" w:eastAsia="Times New Roman" w:cs="Times New Roman"/>
      <w:smallCaps/>
      <w:color w:val="FF0000"/>
      <w:sz w:val="20"/>
      <w:szCs w:val="20"/>
      <w:lang w:val="en-US" w:eastAsia="en-US" w:bidi="ar-SA"/>
    </w:rPr>
  </w:style>
  <w:style w:type="paragraph" w:styleId="ComplimentaryClose">
    <w:name w:val="Salutation"/>
    <w:basedOn w:val="Normal"/>
    <w:next w:val="Normal"/>
    <w:link w:val="SalutationChar"/>
    <w:semiHidden/>
    <w:rsid w:val="00ba38d7"/>
    <w:pPr/>
    <w:rPr/>
  </w:style>
  <w:style w:type="paragraph" w:styleId="Signature">
    <w:name w:val="Signature"/>
    <w:basedOn w:val="Normal"/>
    <w:link w:val="SignatureChar"/>
    <w:semiHidden/>
    <w:rsid w:val="00ba38d7"/>
    <w:pPr>
      <w:ind w:left="4320" w:hanging="0"/>
    </w:pPr>
    <w:rPr/>
  </w:style>
  <w:style w:type="paragraph" w:styleId="SubBullet" w:customStyle="1">
    <w:name w:val="SubBullet"/>
    <w:next w:val="Normal"/>
    <w:autoRedefine/>
    <w:qFormat/>
    <w:rsid w:val="00ba38d7"/>
    <w:pPr>
      <w:widowControl/>
      <w:bidi w:val="0"/>
      <w:spacing w:lineRule="auto" w:line="360"/>
      <w:ind w:left="1080" w:hanging="0"/>
      <w:jc w:val="left"/>
    </w:pPr>
    <w:rPr>
      <w:rFonts w:ascii="Times New Roman" w:hAnsi="Times New Roman" w:eastAsia="Times New Roman" w:cs="Times New Roman"/>
      <w:color w:val="003366"/>
      <w:sz w:val="24"/>
      <w:szCs w:val="20"/>
      <w:lang w:val="en-US" w:eastAsia="en-US" w:bidi="ar-SA"/>
    </w:rPr>
  </w:style>
  <w:style w:type="paragraph" w:styleId="SubNumberA" w:customStyle="1">
    <w:name w:val="SubNumberA"/>
    <w:next w:val="Normal"/>
    <w:autoRedefine/>
    <w:qFormat/>
    <w:rsid w:val="00ba38d7"/>
    <w:pPr>
      <w:widowControl/>
      <w:bidi w:val="0"/>
      <w:spacing w:lineRule="auto" w:line="360"/>
      <w:ind w:left="1080" w:hanging="0"/>
      <w:jc w:val="left"/>
    </w:pPr>
    <w:rPr>
      <w:rFonts w:ascii="Times New Roman" w:hAnsi="Times New Roman" w:eastAsia="Times New Roman" w:cs="Times New Roman"/>
      <w:color w:val="003300"/>
      <w:sz w:val="24"/>
      <w:szCs w:val="20"/>
      <w:lang w:val="en-US" w:eastAsia="en-US" w:bidi="ar-SA"/>
    </w:rPr>
  </w:style>
  <w:style w:type="paragraph" w:styleId="SubNumberB" w:customStyle="1">
    <w:name w:val="SubNumberB"/>
    <w:next w:val="Normal"/>
    <w:autoRedefine/>
    <w:qFormat/>
    <w:rsid w:val="00ba38d7"/>
    <w:pPr>
      <w:widowControl/>
      <w:bidi w:val="0"/>
      <w:spacing w:lineRule="auto" w:line="360"/>
      <w:ind w:left="1080" w:hanging="0"/>
      <w:jc w:val="left"/>
    </w:pPr>
    <w:rPr>
      <w:rFonts w:ascii="Times New Roman" w:hAnsi="Times New Roman" w:eastAsia="Times New Roman" w:cs="Times New Roman"/>
      <w:color w:val="003300"/>
      <w:sz w:val="24"/>
      <w:szCs w:val="20"/>
      <w:lang w:val="en-US" w:eastAsia="en-US" w:bidi="ar-SA"/>
    </w:rPr>
  </w:style>
  <w:style w:type="paragraph" w:styleId="Subtitle">
    <w:name w:val="Subtitle"/>
    <w:basedOn w:val="Normal"/>
    <w:link w:val="SubtitleChar"/>
    <w:qFormat/>
    <w:rsid w:val="00ba38d7"/>
    <w:pPr>
      <w:spacing w:before="0" w:after="60"/>
      <w:jc w:val="center"/>
      <w:outlineLvl w:val="1"/>
    </w:pPr>
    <w:rPr>
      <w:rFonts w:ascii="Arial" w:hAnsi="Arial" w:cs="Arial"/>
      <w:sz w:val="24"/>
      <w:szCs w:val="24"/>
    </w:rPr>
  </w:style>
  <w:style w:type="paragraph" w:styleId="TableBody" w:customStyle="1">
    <w:name w:val="Table Body"/>
    <w:autoRedefine/>
    <w:qFormat/>
    <w:rsid w:val="00ba38d7"/>
    <w:pPr>
      <w:widowControl/>
      <w:bidi w:val="0"/>
      <w:spacing w:lineRule="auto" w:line="360"/>
      <w:jc w:val="left"/>
    </w:pPr>
    <w:rPr>
      <w:rFonts w:ascii="Futura-Book" w:hAnsi="Futura-Book" w:eastAsia="Times New Roman" w:cs="Times New Roman"/>
      <w:color w:val="00000A"/>
      <w:sz w:val="20"/>
      <w:szCs w:val="20"/>
      <w:lang w:val="en-US" w:eastAsia="en-US" w:bidi="ar-SA"/>
    </w:rPr>
  </w:style>
  <w:style w:type="paragraph" w:styleId="TableHeader" w:customStyle="1">
    <w:name w:val="Table Header"/>
    <w:next w:val="Normal"/>
    <w:autoRedefine/>
    <w:qFormat/>
    <w:rsid w:val="00ba38d7"/>
    <w:pPr>
      <w:widowControl/>
      <w:bidi w:val="0"/>
      <w:spacing w:lineRule="auto" w:line="360" w:before="60" w:after="60"/>
      <w:jc w:val="left"/>
    </w:pPr>
    <w:rPr>
      <w:rFonts w:ascii="Futura-Book" w:hAnsi="Futura-Book" w:eastAsia="Times New Roman" w:cs="Times New Roman"/>
      <w:b/>
      <w:color w:val="00000A"/>
      <w:sz w:val="20"/>
      <w:szCs w:val="20"/>
      <w:lang w:val="en-US" w:eastAsia="en-US" w:bidi="ar-SA"/>
    </w:rPr>
  </w:style>
  <w:style w:type="paragraph" w:styleId="TableTitle" w:customStyle="1">
    <w:name w:val="Table Title"/>
    <w:next w:val="Normal"/>
    <w:autoRedefine/>
    <w:qFormat/>
    <w:rsid w:val="00ba38d7"/>
    <w:pPr>
      <w:widowControl/>
      <w:bidi w:val="0"/>
      <w:spacing w:lineRule="auto" w:line="360" w:before="120" w:after="120"/>
      <w:jc w:val="left"/>
    </w:pPr>
    <w:rPr>
      <w:rFonts w:ascii="Arial" w:hAnsi="Arial" w:eastAsia="Times New Roman" w:cs="Times New Roman"/>
      <w:color w:val="00000A"/>
      <w:sz w:val="20"/>
      <w:szCs w:val="20"/>
      <w:lang w:val="en-US" w:eastAsia="en-US" w:bidi="ar-SA"/>
    </w:rPr>
  </w:style>
  <w:style w:type="paragraph" w:styleId="Title">
    <w:name w:val="Title"/>
    <w:basedOn w:val="Normal"/>
    <w:link w:val="TitleChar"/>
    <w:qFormat/>
    <w:rsid w:val="00ba38d7"/>
    <w:pPr>
      <w:spacing w:before="240" w:after="60"/>
      <w:jc w:val="center"/>
      <w:outlineLvl w:val="0"/>
    </w:pPr>
    <w:rPr>
      <w:rFonts w:ascii="Arial" w:hAnsi="Arial" w:cs="Arial"/>
      <w:b/>
      <w:bCs/>
      <w:sz w:val="32"/>
      <w:szCs w:val="32"/>
    </w:rPr>
  </w:style>
  <w:style w:type="paragraph" w:styleId="Annotationtext">
    <w:name w:val="annotation text"/>
    <w:basedOn w:val="Normal"/>
    <w:link w:val="CommentTextChar"/>
    <w:uiPriority w:val="99"/>
    <w:semiHidden/>
    <w:unhideWhenUsed/>
    <w:qFormat/>
    <w:rsid w:val="009108c7"/>
    <w:pPr/>
    <w:rPr/>
  </w:style>
  <w:style w:type="paragraph" w:styleId="Annotationsubject">
    <w:name w:val="annotation subject"/>
    <w:basedOn w:val="Annotationtext"/>
    <w:link w:val="CommentSubjectChar"/>
    <w:uiPriority w:val="99"/>
    <w:semiHidden/>
    <w:unhideWhenUsed/>
    <w:qFormat/>
    <w:rsid w:val="009108c7"/>
    <w:pPr/>
    <w:rPr>
      <w:b/>
      <w:bCs/>
    </w:rPr>
  </w:style>
  <w:style w:type="paragraph" w:styleId="BalloonText">
    <w:name w:val="Balloon Text"/>
    <w:basedOn w:val="Normal"/>
    <w:link w:val="BalloonTextChar"/>
    <w:uiPriority w:val="99"/>
    <w:semiHidden/>
    <w:unhideWhenUsed/>
    <w:qFormat/>
    <w:rsid w:val="009108c7"/>
    <w:pPr/>
    <w:rPr>
      <w:rFonts w:ascii="Segoe UI" w:hAnsi="Segoe UI" w:cs="Segoe UI"/>
      <w:sz w:val="18"/>
      <w:szCs w:val="18"/>
    </w:rPr>
  </w:style>
  <w:style w:type="numbering" w:styleId="NoList" w:default="1">
    <w:name w:val="No List"/>
    <w:uiPriority w:val="99"/>
    <w:semiHidden/>
    <w:unhideWhenUsed/>
    <w:qFormat/>
  </w:style>
  <w:style w:type="numbering" w:styleId="OutlineList1">
    <w:name w:val="Outline List 1"/>
    <w:semiHidden/>
    <w:qFormat/>
    <w:rsid w:val="00ba38d7"/>
  </w:style>
  <w:style w:type="numbering" w:styleId="OutlineList3">
    <w:name w:val="Outline List 3"/>
    <w:semiHidden/>
    <w:qFormat/>
    <w:rsid w:val="00ba38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3Deffects1">
    <w:name w:val="Table 3D effects 1"/>
    <w:basedOn w:val="TableNormal"/>
    <w:semiHidden/>
    <w:rsid w:val="00ba38d7"/>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semiHidden/>
    <w:rsid w:val="00ba38d7"/>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semiHidden/>
    <w:rsid w:val="00ba38d7"/>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semiHidden/>
    <w:rsid w:val="00ba38d7"/>
    <w:tblPr>
      <w:tblBorders>
        <w:top w:val="single" w:color="000000" w:sz="12" w:space="0"/>
        <w:bottom w:val="single" w:color="000000" w:sz="12" w:space="0"/>
      </w:tblBorders>
    </w:tblPr>
    <w:tcPr>
      <w:shd w:val="clear" w:color="auto" w:fill="auto"/>
    </w:tcPr>
    <w:tblStylePr w:type="firstRow">
      <w:rPr>
        <w:i/>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semiHidden/>
    <w:rsid w:val="00ba38d7"/>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semiHidden/>
    <w:rsid w:val="00ba38d7"/>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semiHidden/>
    <w:rsid w:val="00ba38d7"/>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semiHidden/>
    <w:rsid w:val="00ba38d7"/>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rPr>
      <w:tblPr/>
      <w:tcPr>
        <w:tcBorders>
          <w:tl2br w:val="none" w:color="auto" w:sz="0" w:space="0"/>
          <w:tr2bl w:val="none" w:color="auto" w:sz="0" w:space="0"/>
        </w:tcBorders>
        <w:shd w:val="solid" w:color="000000" w:fill="FFFFFF"/>
      </w:tcPr>
    </w:tblStylePr>
    <w:tblStylePr w:type="firstCol">
      <w:rPr>
        <w:b/>
        <w:bCs/>
        <w:i/>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rPr>
      <w:tblPr/>
      <w:tcPr>
        <w:tcBorders>
          <w:tl2br w:val="none" w:color="auto" w:sz="0" w:space="0"/>
          <w:tr2bl w:val="none" w:color="auto" w:sz="0" w:space="0"/>
        </w:tcBorders>
      </w:tcPr>
    </w:tblStylePr>
  </w:style>
  <w:style w:type="table" w:styleId="TableColorful2">
    <w:name w:val="Table Colorful 2"/>
    <w:basedOn w:val="TableNormal"/>
    <w:semiHidden/>
    <w:rsid w:val="00ba38d7"/>
    <w:tblPr>
      <w:tblBorders>
        <w:bottom w:val="single" w:color="000000" w:sz="12" w:space="0"/>
      </w:tblBorders>
    </w:tblPr>
    <w:tcPr>
      <w:shd w:val="pct20" w:color="FFFF00" w:fill="FFFFFF"/>
    </w:tcPr>
    <w:tblStylePr w:type="firstRow">
      <w:rPr>
        <w:b/>
        <w:bCs/>
        <w:i/>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rPr>
      <w:tblPr/>
      <w:tcPr>
        <w:tcBorders>
          <w:tl2br w:val="none" w:color="auto" w:sz="0" w:space="0"/>
          <w:tr2bl w:val="none" w:color="auto" w:sz="0" w:space="0"/>
        </w:tcBorders>
      </w:tcPr>
    </w:tblStylePr>
  </w:style>
  <w:style w:type="table" w:styleId="TableColorful3">
    <w:name w:val="Table Colorful 3"/>
    <w:basedOn w:val="TableNormal"/>
    <w:semiHidden/>
    <w:rsid w:val="00ba38d7"/>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semiHidden/>
    <w:rsid w:val="00ba38d7"/>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semiHidden/>
    <w:rsid w:val="00ba38d7"/>
    <w:rPr>
      <w:b/>
      <w:bC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semiHidden/>
    <w:rsid w:val="00ba38d7"/>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semiHidden/>
    <w:rsid w:val="00ba38d7"/>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ba38d7"/>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blStylePr>
  </w:style>
  <w:style w:type="table" w:styleId="TableContemporary">
    <w:name w:val="Table Contemporary"/>
    <w:basedOn w:val="TableNormal"/>
    <w:semiHidden/>
    <w:rsid w:val="00ba38d7"/>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semiHidden/>
    <w:rsid w:val="00ba38d7"/>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Grid">
    <w:name w:val="Table Grid"/>
    <w:basedOn w:val="TableNormal"/>
    <w:rsid w:val="00ba38d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
    <w:name w:val="Table Grid 1"/>
    <w:basedOn w:val="TableNormal"/>
    <w:semiHidden/>
    <w:rsid w:val="00ba38d7"/>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TableGrid2">
    <w:name w:val="Table Grid 2"/>
    <w:basedOn w:val="TableNormal"/>
    <w:semiHidden/>
    <w:rsid w:val="00ba38d7"/>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semiHidden/>
    <w:rsid w:val="00ba38d7"/>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semiHidden/>
    <w:rsid w:val="00ba38d7"/>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semiHidden/>
    <w:rsid w:val="00ba38d7"/>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semiHidden/>
    <w:rsid w:val="00ba38d7"/>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semiHidden/>
    <w:rsid w:val="00ba38d7"/>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semiHidden/>
    <w:rsid w:val="00ba38d7"/>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semiHidden/>
    <w:rsid w:val="00ba38d7"/>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semiHidden/>
    <w:rsid w:val="00ba38d7"/>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semiHidden/>
    <w:rsid w:val="00ba38d7"/>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color w:val="000080"/>
      </w:rPr>
      <w:tblPr/>
      <w:tcPr>
        <w:tcBorders>
          <w:tl2br w:val="none" w:color="auto" w:sz="0" w:space="0"/>
          <w:tr2bl w:val="none" w:color="auto" w:sz="0" w:space="0"/>
        </w:tcBorders>
      </w:tcPr>
    </w:tblStylePr>
  </w:style>
  <w:style w:type="table" w:styleId="TableList4">
    <w:name w:val="Table List 4"/>
    <w:basedOn w:val="TableNormal"/>
    <w:semiHidden/>
    <w:rsid w:val="00ba38d7"/>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semiHidden/>
    <w:rsid w:val="00ba38d7"/>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semiHidden/>
    <w:rsid w:val="00ba38d7"/>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semiHidden/>
    <w:rsid w:val="00ba38d7"/>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semiHidden/>
    <w:rsid w:val="00ba38d7"/>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table" w:styleId="TableProfessional">
    <w:name w:val="Table Professional"/>
    <w:basedOn w:val="TableNormal"/>
    <w:semiHidden/>
    <w:rsid w:val="00ba38d7"/>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leSimple1">
    <w:name w:val="Table Simple 1"/>
    <w:basedOn w:val="TableNormal"/>
    <w:semiHidden/>
    <w:rsid w:val="00ba38d7"/>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semiHidden/>
    <w:rsid w:val="00ba38d7"/>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semiHidden/>
    <w:rsid w:val="00ba38d7"/>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semiHidden/>
    <w:rsid w:val="00ba38d7"/>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semiHidden/>
    <w:rsid w:val="00ba38d7"/>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semiHidden/>
    <w:rsid w:val="00ba38d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Web1">
    <w:name w:val="Table Web 1"/>
    <w:basedOn w:val="TableNormal"/>
    <w:semiHidden/>
    <w:rsid w:val="00ba38d7"/>
    <w:tblP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 w:type="table" w:styleId="TableWeb2">
    <w:name w:val="Table Web 2"/>
    <w:basedOn w:val="TableNormal"/>
    <w:semiHidden/>
    <w:rsid w:val="00ba38d7"/>
    <w:tblPr>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 w:type="table" w:styleId="TableWeb3">
    <w:name w:val="Table Web 3"/>
    <w:basedOn w:val="TableNormal"/>
    <w:semiHidden/>
    <w:rsid w:val="00ba38d7"/>
    <w:tblPr>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oc.rust-lang.org/stable/nomicon/vec.html" TargetMode="Externa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Application>LibreOffice/5.2.1.2$MacOSX_X86_64 LibreOffice_project/31dd62db80d4e60af04904455ec9c9219178d620</Application>
  <Pages>20</Pages>
  <Words>6158</Words>
  <Characters>28791</Characters>
  <CharactersWithSpaces>34733</CharactersWithSpaces>
  <Paragraphs>301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2017-02-16T00:35:00Z</dcterms:created>
  <dc:creator>NSP</dc:creator>
  <dc:description/>
  <dc:language>en-US</dc:language>
  <cp:lastModifiedBy>Carol Nichols</cp:lastModifiedBy>
  <dcterms:modified xsi:type="dcterms:W3CDTF">2017-02-19T16:39:28Z</dcterms:modified>
  <cp:revision>58</cp:revision>
  <dc:subject/>
  <dc:title>Ch8 to tr.html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